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59E1B" w14:textId="10366760" w:rsidR="00301179" w:rsidRPr="00E31343" w:rsidRDefault="00D3248B" w:rsidP="00E31343">
      <w:pPr>
        <w:spacing w:line="240" w:lineRule="exact"/>
        <w:ind w:right="67"/>
        <w:rPr>
          <w:rFonts w:ascii="Arial" w:hAnsi="Arial" w:cs="Arial"/>
          <w:noProof/>
          <w:lang w:val="es-ES"/>
        </w:rPr>
      </w:pPr>
      <w:bookmarkStart w:id="0" w:name="_GoBack"/>
      <w:bookmarkEnd w:id="0"/>
      <w:r w:rsidRPr="00E31343">
        <w:rPr>
          <w:rFonts w:ascii="Arial" w:hAnsi="Arial" w:cs="Arial"/>
          <w:b/>
          <w:bCs/>
          <w:noProof/>
          <w:color w:val="000000"/>
          <w:spacing w:val="-25"/>
          <w:lang w:val="es-ES"/>
        </w:rPr>
        <w:t>P</w:t>
      </w:r>
      <w:r w:rsidRPr="00E31343">
        <w:rPr>
          <w:rFonts w:ascii="Arial" w:hAnsi="Arial" w:cs="Arial"/>
          <w:b/>
          <w:bCs/>
          <w:noProof/>
          <w:color w:val="000000"/>
          <w:lang w:val="es-ES"/>
        </w:rPr>
        <w:t>.</w:t>
      </w:r>
      <w:r w:rsidR="00E31343" w:rsidRPr="00E31343">
        <w:rPr>
          <w:rFonts w:ascii="Arial" w:hAnsi="Arial" w:cs="Arial"/>
          <w:b/>
          <w:bCs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b/>
          <w:bCs/>
          <w:noProof/>
          <w:color w:val="000000"/>
          <w:lang w:val="es-ES"/>
        </w:rPr>
        <w:t>O. SEN</w:t>
      </w:r>
      <w:r w:rsidRPr="00E31343">
        <w:rPr>
          <w:rFonts w:ascii="Arial" w:hAnsi="Arial" w:cs="Arial"/>
          <w:b/>
          <w:bCs/>
          <w:noProof/>
          <w:color w:val="000000"/>
          <w:spacing w:val="-3"/>
          <w:lang w:val="es-ES"/>
        </w:rPr>
        <w:t>P</w:t>
      </w:r>
      <w:r w:rsidRPr="00E31343">
        <w:rPr>
          <w:rFonts w:ascii="Arial" w:hAnsi="Arial" w:cs="Arial"/>
          <w:b/>
          <w:bCs/>
          <w:noProof/>
          <w:color w:val="000000"/>
          <w:lang w:val="es-ES"/>
        </w:rPr>
        <w:t xml:space="preserve"> 3.1</w:t>
      </w:r>
      <w:r w:rsidRPr="00E31343">
        <w:rPr>
          <w:rFonts w:ascii="Arial" w:hAnsi="Arial" w:cs="Arial"/>
          <w:b/>
          <w:bCs/>
          <w:noProof/>
          <w:color w:val="000000"/>
          <w:spacing w:val="144"/>
          <w:lang w:val="es-ES"/>
        </w:rPr>
        <w:t xml:space="preserve"> </w:t>
      </w:r>
      <w:ins w:id="1" w:author="Autor">
        <w:r w:rsidR="00544325" w:rsidRPr="00E31343">
          <w:rPr>
            <w:rFonts w:ascii="Arial" w:hAnsi="Arial" w:cs="Arial"/>
            <w:b/>
            <w:bCs/>
            <w:noProof/>
            <w:color w:val="000000"/>
            <w:lang w:val="es-ES"/>
          </w:rPr>
          <w:t>Proceso de p</w:t>
        </w:r>
      </w:ins>
      <w:del w:id="2" w:author="Autor">
        <w:r w:rsidR="00544325" w:rsidRPr="00E31343" w:rsidDel="00544325">
          <w:rPr>
            <w:rFonts w:ascii="Arial" w:hAnsi="Arial" w:cs="Arial"/>
            <w:b/>
            <w:bCs/>
            <w:noProof/>
            <w:color w:val="000000"/>
            <w:lang w:val="es-ES"/>
          </w:rPr>
          <w:delText>P</w:delText>
        </w:r>
      </w:del>
      <w:r w:rsidRPr="00E31343">
        <w:rPr>
          <w:rFonts w:ascii="Arial" w:hAnsi="Arial" w:cs="Arial"/>
          <w:b/>
          <w:bCs/>
          <w:noProof/>
          <w:color w:val="000000"/>
          <w:lang w:val="es-ES"/>
        </w:rPr>
        <w:t xml:space="preserve">rogramación </w:t>
      </w:r>
      <w:del w:id="3" w:author="Autor">
        <w:r w:rsidRPr="00E31343" w:rsidDel="006E44F2">
          <w:rPr>
            <w:rFonts w:ascii="Arial" w:hAnsi="Arial" w:cs="Arial"/>
            <w:b/>
            <w:bCs/>
            <w:noProof/>
            <w:color w:val="000000"/>
            <w:lang w:val="es-ES"/>
          </w:rPr>
          <w:delText xml:space="preserve">de la generación </w:delText>
        </w:r>
      </w:del>
      <w:r w:rsidRPr="00E31343">
        <w:rPr>
          <w:rFonts w:ascii="Arial" w:hAnsi="Arial" w:cs="Arial"/>
          <w:b/>
          <w:bCs/>
          <w:noProof/>
          <w:color w:val="000000"/>
          <w:lang w:val="es-ES"/>
        </w:rPr>
        <w:t>en tiempo real</w:t>
      </w:r>
    </w:p>
    <w:p w14:paraId="665F5D54" w14:textId="77777777" w:rsidR="00301179" w:rsidRPr="00E31343" w:rsidRDefault="00301179" w:rsidP="00E31343">
      <w:pPr>
        <w:spacing w:line="240" w:lineRule="exact"/>
        <w:ind w:right="67"/>
        <w:jc w:val="both"/>
        <w:rPr>
          <w:rFonts w:ascii="Arial" w:hAnsi="Arial" w:cs="Arial"/>
          <w:noProof/>
          <w:lang w:val="es-ES"/>
        </w:rPr>
      </w:pPr>
    </w:p>
    <w:p w14:paraId="4FD49F0B" w14:textId="3AAE361C" w:rsidR="00856E78" w:rsidRPr="00E31343" w:rsidRDefault="00D3248B" w:rsidP="00E31343">
      <w:pPr>
        <w:pStyle w:val="Prrafodelista"/>
        <w:numPr>
          <w:ilvl w:val="0"/>
          <w:numId w:val="3"/>
        </w:numPr>
        <w:spacing w:line="240" w:lineRule="exact"/>
        <w:ind w:left="336" w:right="67"/>
        <w:jc w:val="both"/>
        <w:rPr>
          <w:ins w:id="4" w:author="Autor"/>
          <w:rFonts w:ascii="Arial" w:hAnsi="Arial" w:cs="Arial"/>
          <w:noProof/>
          <w:color w:val="000000"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 xml:space="preserve">Objeto. </w:t>
      </w:r>
    </w:p>
    <w:p w14:paraId="738C5274" w14:textId="58D290CF" w:rsidR="00301179" w:rsidRPr="00E31343" w:rsidRDefault="00D3248B" w:rsidP="00E31343">
      <w:pPr>
        <w:spacing w:line="240" w:lineRule="exact"/>
        <w:ind w:right="67"/>
        <w:jc w:val="both"/>
        <w:rPr>
          <w:ins w:id="5" w:author="Autor"/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spacing w:val="-2"/>
          <w:lang w:val="es-ES"/>
        </w:rPr>
        <w:t>El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o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b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j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e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t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o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d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e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e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s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t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e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pro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c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edi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m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ien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t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o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es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estab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l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ece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r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e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l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pr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o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ce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s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o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pa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r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a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l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a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r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esolu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c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ió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n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de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los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desvíos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en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tiempo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real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entre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generación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y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del w:id="6" w:author="Autor">
        <w:r w:rsidRPr="00E31343" w:rsidDel="00F85C60">
          <w:rPr>
            <w:rFonts w:ascii="Arial" w:hAnsi="Arial" w:cs="Arial"/>
            <w:noProof/>
            <w:color w:val="000000"/>
            <w:spacing w:val="-2"/>
            <w:lang w:val="es-ES"/>
          </w:rPr>
          <w:delText>consumo</w:delText>
        </w:r>
      </w:del>
      <w:ins w:id="7" w:author="Autor">
        <w:r w:rsidR="00F85C60" w:rsidRPr="00E31343">
          <w:rPr>
            <w:rFonts w:ascii="Arial" w:hAnsi="Arial" w:cs="Arial"/>
            <w:noProof/>
            <w:color w:val="000000"/>
            <w:spacing w:val="-2"/>
            <w:lang w:val="es-ES"/>
          </w:rPr>
          <w:t>demanda</w:t>
        </w:r>
      </w:ins>
      <w:r w:rsidRPr="00E31343">
        <w:rPr>
          <w:rFonts w:ascii="Arial" w:hAnsi="Arial" w:cs="Arial"/>
          <w:noProof/>
          <w:color w:val="000000"/>
          <w:spacing w:val="-2"/>
          <w:lang w:val="es-ES"/>
        </w:rPr>
        <w:t>,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así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como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la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resolución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de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la</w:t>
      </w:r>
      <w:r w:rsidRPr="00E31343">
        <w:rPr>
          <w:rFonts w:ascii="Arial" w:hAnsi="Arial" w:cs="Arial"/>
          <w:noProof/>
          <w:color w:val="000000"/>
          <w:lang w:val="es-ES"/>
        </w:rPr>
        <w:t>s restricciones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técnicas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que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puedan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aparecer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en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los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sistemas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eléctricos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no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peninsulares 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(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S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E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N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P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)</w:t>
      </w:r>
      <w:r w:rsidRPr="00E31343">
        <w:rPr>
          <w:rFonts w:ascii="Arial" w:hAnsi="Arial" w:cs="Arial"/>
          <w:noProof/>
          <w:color w:val="000000"/>
          <w:lang w:val="es-ES"/>
        </w:rPr>
        <w:t>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210A31AA" w14:textId="77777777" w:rsidR="00CB6856" w:rsidRPr="00E31343" w:rsidRDefault="00CB6856" w:rsidP="00E31343">
      <w:pPr>
        <w:spacing w:line="240" w:lineRule="exact"/>
        <w:ind w:right="67"/>
        <w:jc w:val="both"/>
        <w:rPr>
          <w:rFonts w:ascii="Arial" w:hAnsi="Arial" w:cs="Arial"/>
          <w:noProof/>
          <w:lang w:val="es-ES"/>
        </w:rPr>
      </w:pPr>
    </w:p>
    <w:p w14:paraId="7131A903" w14:textId="4002954F" w:rsidR="00856E78" w:rsidRPr="00E31343" w:rsidRDefault="00D3248B" w:rsidP="00E31343">
      <w:pPr>
        <w:pStyle w:val="Prrafodelista"/>
        <w:numPr>
          <w:ilvl w:val="0"/>
          <w:numId w:val="3"/>
        </w:numPr>
        <w:spacing w:line="240" w:lineRule="exact"/>
        <w:ind w:left="336" w:right="67"/>
        <w:jc w:val="both"/>
        <w:rPr>
          <w:ins w:id="8" w:author="Autor"/>
          <w:rFonts w:ascii="Arial" w:hAnsi="Arial" w:cs="Arial"/>
          <w:noProof/>
          <w:color w:val="000000"/>
          <w:spacing w:val="-5"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Ámbito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aplicación.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</w:p>
    <w:p w14:paraId="69441E67" w14:textId="3E7D8A5B" w:rsidR="00301179" w:rsidRPr="00E31343" w:rsidRDefault="00D3248B" w:rsidP="00E31343">
      <w:pPr>
        <w:spacing w:line="240" w:lineRule="exact"/>
        <w:ind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Este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Procedimiento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es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aplicación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los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siguientes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sujetos: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754F55C4" w14:textId="77777777" w:rsidR="00301179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a)</w:t>
      </w:r>
      <w:r w:rsidRPr="00E31343">
        <w:rPr>
          <w:rFonts w:ascii="Arial" w:hAnsi="Arial" w:cs="Arial"/>
          <w:noProof/>
          <w:color w:val="000000"/>
          <w:spacing w:val="14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Operador del sistema.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7F9A462C" w14:textId="77777777" w:rsidR="00301179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b)</w:t>
      </w:r>
      <w:r w:rsidRPr="00E31343">
        <w:rPr>
          <w:rFonts w:ascii="Arial" w:hAnsi="Arial" w:cs="Arial"/>
          <w:noProof/>
          <w:color w:val="000000"/>
          <w:spacing w:val="14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>T</w:t>
      </w:r>
      <w:r w:rsidRPr="00E31343">
        <w:rPr>
          <w:rFonts w:ascii="Arial" w:hAnsi="Arial" w:cs="Arial"/>
          <w:noProof/>
          <w:color w:val="000000"/>
          <w:lang w:val="es-ES"/>
        </w:rPr>
        <w:t>ransportista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único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otras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empresas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que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excepcionalmente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sean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titulares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 instalaciones de transporte.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5C82FD7E" w14:textId="4D48B0C2" w:rsidR="00301179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c)</w:t>
      </w:r>
      <w:r w:rsidRPr="00E31343">
        <w:rPr>
          <w:rFonts w:ascii="Arial" w:hAnsi="Arial" w:cs="Arial"/>
          <w:noProof/>
          <w:color w:val="000000"/>
          <w:spacing w:val="146"/>
          <w:lang w:val="es-ES"/>
        </w:rPr>
        <w:t xml:space="preserve"> </w:t>
      </w:r>
      <w:del w:id="9" w:author="Autor">
        <w:r w:rsidRPr="00E31343" w:rsidDel="0059027C">
          <w:rPr>
            <w:rFonts w:ascii="Arial" w:hAnsi="Arial" w:cs="Arial"/>
            <w:noProof/>
            <w:color w:val="000000"/>
            <w:lang w:val="es-ES"/>
          </w:rPr>
          <w:delText>Los</w:delText>
        </w:r>
        <w:r w:rsidRPr="00E31343" w:rsidDel="0059027C">
          <w:rPr>
            <w:rFonts w:ascii="Arial" w:hAnsi="Arial" w:cs="Arial"/>
            <w:noProof/>
            <w:color w:val="000000"/>
            <w:spacing w:val="20"/>
            <w:lang w:val="es-ES"/>
          </w:rPr>
          <w:delText xml:space="preserve"> </w:delText>
        </w:r>
        <w:r w:rsidRPr="00E31343" w:rsidDel="0059027C">
          <w:rPr>
            <w:rFonts w:ascii="Arial" w:hAnsi="Arial" w:cs="Arial"/>
            <w:noProof/>
            <w:color w:val="000000"/>
            <w:lang w:val="es-ES"/>
          </w:rPr>
          <w:delText>titulares</w:delText>
        </w:r>
        <w:r w:rsidRPr="00E31343" w:rsidDel="0059027C">
          <w:rPr>
            <w:rFonts w:ascii="Arial" w:hAnsi="Arial" w:cs="Arial"/>
            <w:noProof/>
            <w:color w:val="000000"/>
            <w:spacing w:val="21"/>
            <w:lang w:val="es-ES"/>
          </w:rPr>
          <w:delText xml:space="preserve"> </w:delText>
        </w:r>
        <w:r w:rsidRPr="00E31343" w:rsidDel="0059027C">
          <w:rPr>
            <w:rFonts w:ascii="Arial" w:hAnsi="Arial" w:cs="Arial"/>
            <w:noProof/>
            <w:color w:val="000000"/>
            <w:lang w:val="es-ES"/>
          </w:rPr>
          <w:delText>de</w:delText>
        </w:r>
        <w:r w:rsidRPr="00E31343" w:rsidDel="0059027C">
          <w:rPr>
            <w:rFonts w:ascii="Arial" w:hAnsi="Arial" w:cs="Arial"/>
            <w:noProof/>
            <w:color w:val="000000"/>
            <w:spacing w:val="21"/>
            <w:lang w:val="es-ES"/>
          </w:rPr>
          <w:delText xml:space="preserve"> </w:delText>
        </w:r>
        <w:r w:rsidRPr="00E31343" w:rsidDel="0059027C">
          <w:rPr>
            <w:rFonts w:ascii="Arial" w:hAnsi="Arial" w:cs="Arial"/>
            <w:noProof/>
            <w:color w:val="000000"/>
            <w:lang w:val="es-ES"/>
          </w:rPr>
          <w:delText>instalaciones</w:delText>
        </w:r>
        <w:r w:rsidRPr="00E31343" w:rsidDel="0059027C">
          <w:rPr>
            <w:rFonts w:ascii="Arial" w:hAnsi="Arial" w:cs="Arial"/>
            <w:noProof/>
            <w:color w:val="000000"/>
            <w:spacing w:val="20"/>
            <w:lang w:val="es-ES"/>
          </w:rPr>
          <w:delText xml:space="preserve"> </w:delText>
        </w:r>
        <w:r w:rsidRPr="00E31343" w:rsidDel="0059027C">
          <w:rPr>
            <w:rFonts w:ascii="Arial" w:hAnsi="Arial" w:cs="Arial"/>
            <w:noProof/>
            <w:color w:val="000000"/>
            <w:lang w:val="es-ES"/>
          </w:rPr>
          <w:delText>de</w:delText>
        </w:r>
        <w:r w:rsidRPr="00E31343" w:rsidDel="0059027C">
          <w:rPr>
            <w:rFonts w:ascii="Arial" w:hAnsi="Arial" w:cs="Arial"/>
            <w:noProof/>
            <w:color w:val="000000"/>
            <w:spacing w:val="20"/>
            <w:lang w:val="es-ES"/>
          </w:rPr>
          <w:delText xml:space="preserve"> </w:delText>
        </w:r>
        <w:r w:rsidRPr="00E31343" w:rsidDel="0059027C">
          <w:rPr>
            <w:rFonts w:ascii="Arial" w:hAnsi="Arial" w:cs="Arial"/>
            <w:noProof/>
            <w:color w:val="000000"/>
            <w:lang w:val="es-ES"/>
          </w:rPr>
          <w:delText>producción</w:delText>
        </w:r>
        <w:r w:rsidRPr="00E31343" w:rsidDel="0059027C">
          <w:rPr>
            <w:rFonts w:ascii="Arial" w:hAnsi="Arial" w:cs="Arial"/>
            <w:noProof/>
            <w:color w:val="000000"/>
            <w:spacing w:val="20"/>
            <w:lang w:val="es-ES"/>
          </w:rPr>
          <w:delText xml:space="preserve"> </w:delText>
        </w:r>
        <w:r w:rsidRPr="00E31343" w:rsidDel="0059027C">
          <w:rPr>
            <w:rFonts w:ascii="Arial" w:hAnsi="Arial" w:cs="Arial"/>
            <w:noProof/>
            <w:color w:val="000000"/>
            <w:lang w:val="es-ES"/>
          </w:rPr>
          <w:delText>de</w:delText>
        </w:r>
        <w:r w:rsidRPr="00E31343" w:rsidDel="0059027C">
          <w:rPr>
            <w:rFonts w:ascii="Arial" w:hAnsi="Arial" w:cs="Arial"/>
            <w:noProof/>
            <w:color w:val="000000"/>
            <w:spacing w:val="20"/>
            <w:lang w:val="es-ES"/>
          </w:rPr>
          <w:delText xml:space="preserve"> </w:delText>
        </w:r>
        <w:r w:rsidRPr="00E31343" w:rsidDel="0059027C">
          <w:rPr>
            <w:rFonts w:ascii="Arial" w:hAnsi="Arial" w:cs="Arial"/>
            <w:noProof/>
            <w:color w:val="000000"/>
            <w:lang w:val="es-ES"/>
          </w:rPr>
          <w:delText>categoría A,</w:delText>
        </w:r>
        <w:r w:rsidRPr="00E31343" w:rsidDel="0059027C">
          <w:rPr>
            <w:rFonts w:ascii="Arial" w:hAnsi="Arial" w:cs="Arial"/>
            <w:noProof/>
            <w:color w:val="000000"/>
            <w:spacing w:val="21"/>
            <w:lang w:val="es-ES"/>
          </w:rPr>
          <w:delText xml:space="preserve"> </w:delText>
        </w:r>
        <w:r w:rsidRPr="00E31343" w:rsidDel="0059027C">
          <w:rPr>
            <w:rFonts w:ascii="Arial" w:hAnsi="Arial" w:cs="Arial"/>
            <w:noProof/>
            <w:color w:val="000000"/>
            <w:lang w:val="es-ES"/>
          </w:rPr>
          <w:delText>y</w:delText>
        </w:r>
        <w:r w:rsidRPr="00E31343" w:rsidDel="0059027C">
          <w:rPr>
            <w:rFonts w:ascii="Arial" w:hAnsi="Arial" w:cs="Arial"/>
            <w:noProof/>
            <w:color w:val="000000"/>
            <w:spacing w:val="21"/>
            <w:lang w:val="es-ES"/>
          </w:rPr>
          <w:delText xml:space="preserve"> </w:delText>
        </w:r>
        <w:r w:rsidRPr="00E31343" w:rsidDel="0059027C">
          <w:rPr>
            <w:rFonts w:ascii="Arial" w:hAnsi="Arial" w:cs="Arial"/>
            <w:noProof/>
            <w:color w:val="000000"/>
            <w:lang w:val="es-ES"/>
          </w:rPr>
          <w:delText>de</w:delText>
        </w:r>
        <w:r w:rsidRPr="00E31343" w:rsidDel="0059027C">
          <w:rPr>
            <w:rFonts w:ascii="Arial" w:hAnsi="Arial" w:cs="Arial"/>
            <w:noProof/>
            <w:color w:val="000000"/>
            <w:spacing w:val="20"/>
            <w:lang w:val="es-ES"/>
          </w:rPr>
          <w:delText xml:space="preserve"> </w:delText>
        </w:r>
        <w:r w:rsidRPr="00E31343" w:rsidDel="0059027C">
          <w:rPr>
            <w:rFonts w:ascii="Arial" w:hAnsi="Arial" w:cs="Arial"/>
            <w:noProof/>
            <w:color w:val="000000"/>
            <w:lang w:val="es-ES"/>
          </w:rPr>
          <w:delText>categoría</w:delText>
        </w:r>
        <w:r w:rsidRPr="00E31343" w:rsidDel="0059027C">
          <w:rPr>
            <w:rFonts w:ascii="Arial" w:hAnsi="Arial" w:cs="Arial"/>
            <w:noProof/>
            <w:color w:val="000000"/>
            <w:spacing w:val="20"/>
            <w:lang w:val="es-ES"/>
          </w:rPr>
          <w:delText xml:space="preserve"> </w:delText>
        </w:r>
        <w:r w:rsidRPr="00E31343" w:rsidDel="0059027C">
          <w:rPr>
            <w:rFonts w:ascii="Arial" w:hAnsi="Arial" w:cs="Arial"/>
            <w:noProof/>
            <w:color w:val="000000"/>
            <w:lang w:val="es-ES"/>
          </w:rPr>
          <w:delText>B mayores de 0,5 MW de acuerdo con la definición del art. 7.c del Real Decreto 413/2014.</w:delText>
        </w:r>
        <w:r w:rsidRPr="00E31343" w:rsidDel="0059027C">
          <w:rPr>
            <w:rFonts w:ascii="Arial" w:hAnsi="Arial" w:cs="Arial"/>
            <w:noProof/>
            <w:lang w:val="es-ES"/>
          </w:rPr>
          <w:delText xml:space="preserve"> </w:delText>
        </w:r>
      </w:del>
      <w:ins w:id="10" w:author="Autor">
        <w:r w:rsidR="0059027C" w:rsidRPr="00E31343">
          <w:rPr>
            <w:rFonts w:ascii="Arial" w:hAnsi="Arial" w:cs="Arial"/>
            <w:noProof/>
            <w:lang w:val="es-ES"/>
          </w:rPr>
          <w:t xml:space="preserve"> Instalaciones de producción, o agrupaciones de las mismas, con obligación de adscripción a un centro de control.</w:t>
        </w:r>
      </w:ins>
    </w:p>
    <w:p w14:paraId="334D28DC" w14:textId="77777777" w:rsidR="00DB75EA" w:rsidRPr="00E31343" w:rsidRDefault="00D3248B" w:rsidP="00E31343">
      <w:pPr>
        <w:spacing w:line="240" w:lineRule="exact"/>
        <w:ind w:left="696" w:right="67"/>
        <w:jc w:val="both"/>
        <w:rPr>
          <w:ins w:id="11" w:author="Autor"/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d)</w:t>
      </w:r>
      <w:r w:rsidRPr="00E31343">
        <w:rPr>
          <w:rFonts w:ascii="Arial" w:hAnsi="Arial" w:cs="Arial"/>
          <w:noProof/>
          <w:color w:val="000000"/>
          <w:spacing w:val="14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Distribuidores y gestores de distribución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2843C030" w14:textId="128B41C0" w:rsidR="00301179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e)</w:t>
      </w:r>
      <w:r w:rsidRPr="00E31343">
        <w:rPr>
          <w:rFonts w:ascii="Arial" w:hAnsi="Arial" w:cs="Arial"/>
          <w:noProof/>
          <w:color w:val="000000"/>
          <w:spacing w:val="144"/>
          <w:lang w:val="es-ES"/>
        </w:rPr>
        <w:t xml:space="preserve"> </w:t>
      </w:r>
      <w:del w:id="12" w:author="Autor">
        <w:r w:rsidRPr="00E31343" w:rsidDel="00DB6283">
          <w:rPr>
            <w:rFonts w:ascii="Arial" w:hAnsi="Arial" w:cs="Arial"/>
            <w:noProof/>
            <w:color w:val="000000"/>
            <w:lang w:val="es-ES"/>
          </w:rPr>
          <w:delText>Consumidores directos</w:delText>
        </w:r>
      </w:del>
      <w:ins w:id="13" w:author="Autor">
        <w:r w:rsidR="00DB6283" w:rsidRPr="00E31343">
          <w:rPr>
            <w:rFonts w:ascii="Arial" w:hAnsi="Arial" w:cs="Arial"/>
            <w:noProof/>
            <w:color w:val="000000"/>
            <w:lang w:val="es-ES"/>
          </w:rPr>
          <w:t>Proveedores del servicio de interrumpibilidad</w:t>
        </w:r>
      </w:ins>
      <w:r w:rsidRPr="00E31343">
        <w:rPr>
          <w:rFonts w:ascii="Arial" w:hAnsi="Arial" w:cs="Arial"/>
          <w:noProof/>
          <w:color w:val="000000"/>
          <w:lang w:val="es-ES"/>
        </w:rPr>
        <w:t>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4A30BD1D" w14:textId="77777777" w:rsidR="00301179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f)</w:t>
      </w:r>
      <w:r w:rsidRPr="00E31343">
        <w:rPr>
          <w:rFonts w:ascii="Arial" w:hAnsi="Arial" w:cs="Arial"/>
          <w:noProof/>
          <w:color w:val="000000"/>
          <w:spacing w:val="20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Consumidores conectados a la Red de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7"/>
          <w:lang w:val="es-ES"/>
        </w:rPr>
        <w:t>T</w:t>
      </w:r>
      <w:r w:rsidRPr="00E31343">
        <w:rPr>
          <w:rFonts w:ascii="Arial" w:hAnsi="Arial" w:cs="Arial"/>
          <w:noProof/>
          <w:color w:val="000000"/>
          <w:lang w:val="es-ES"/>
        </w:rPr>
        <w:t>ransporte.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4AD3ECE8" w14:textId="77777777" w:rsidR="00301179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g)</w:t>
      </w:r>
      <w:r w:rsidRPr="00E31343">
        <w:rPr>
          <w:rFonts w:ascii="Arial" w:hAnsi="Arial" w:cs="Arial"/>
          <w:noProof/>
          <w:color w:val="000000"/>
          <w:spacing w:val="14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Comercializadores.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3F346549" w14:textId="4220176B" w:rsidR="00301179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h)</w:t>
      </w:r>
      <w:r w:rsidRPr="00E31343">
        <w:rPr>
          <w:rFonts w:ascii="Arial" w:hAnsi="Arial" w:cs="Arial"/>
          <w:noProof/>
          <w:color w:val="000000"/>
          <w:spacing w:val="149"/>
          <w:lang w:val="es-ES"/>
        </w:rPr>
        <w:t xml:space="preserve"> </w:t>
      </w:r>
      <w:del w:id="14" w:author="Autor">
        <w:r w:rsidRPr="00E31343" w:rsidDel="00DD4873">
          <w:rPr>
            <w:rFonts w:ascii="Arial" w:hAnsi="Arial" w:cs="Arial"/>
            <w:noProof/>
            <w:color w:val="000000"/>
            <w:lang w:val="es-ES"/>
          </w:rPr>
          <w:delText>Los</w:delText>
        </w:r>
        <w:r w:rsidRPr="00E31343" w:rsidDel="00DD4873">
          <w:rPr>
            <w:rFonts w:ascii="Arial" w:hAnsi="Arial" w:cs="Arial"/>
            <w:noProof/>
            <w:color w:val="000000"/>
            <w:spacing w:val="40"/>
            <w:lang w:val="es-ES"/>
          </w:rPr>
          <w:delText xml:space="preserve"> </w:delText>
        </w:r>
        <w:r w:rsidRPr="00E31343" w:rsidDel="00DD4873">
          <w:rPr>
            <w:rFonts w:ascii="Arial" w:hAnsi="Arial" w:cs="Arial"/>
            <w:noProof/>
            <w:color w:val="000000"/>
            <w:lang w:val="es-ES"/>
          </w:rPr>
          <w:delText>titulares</w:delText>
        </w:r>
        <w:r w:rsidRPr="00E31343" w:rsidDel="00DD4873">
          <w:rPr>
            <w:rFonts w:ascii="Arial" w:hAnsi="Arial" w:cs="Arial"/>
            <w:noProof/>
            <w:color w:val="000000"/>
            <w:spacing w:val="40"/>
            <w:lang w:val="es-ES"/>
          </w:rPr>
          <w:delText xml:space="preserve"> </w:delText>
        </w:r>
        <w:r w:rsidRPr="00E31343" w:rsidDel="00DD4873">
          <w:rPr>
            <w:rFonts w:ascii="Arial" w:hAnsi="Arial" w:cs="Arial"/>
            <w:noProof/>
            <w:color w:val="000000"/>
            <w:lang w:val="es-ES"/>
          </w:rPr>
          <w:delText>de</w:delText>
        </w:r>
        <w:r w:rsidRPr="00E31343" w:rsidDel="00DD4873">
          <w:rPr>
            <w:rFonts w:ascii="Arial" w:hAnsi="Arial" w:cs="Arial"/>
            <w:noProof/>
            <w:color w:val="000000"/>
            <w:spacing w:val="40"/>
            <w:lang w:val="es-ES"/>
          </w:rPr>
          <w:delText xml:space="preserve"> </w:delText>
        </w:r>
        <w:r w:rsidRPr="00E31343" w:rsidDel="00DD4873">
          <w:rPr>
            <w:rFonts w:ascii="Arial" w:hAnsi="Arial" w:cs="Arial"/>
            <w:noProof/>
            <w:color w:val="000000"/>
            <w:lang w:val="es-ES"/>
          </w:rPr>
          <w:delText>los</w:delText>
        </w:r>
        <w:r w:rsidRPr="00E31343" w:rsidDel="00DD4873">
          <w:rPr>
            <w:rFonts w:ascii="Arial" w:hAnsi="Arial" w:cs="Arial"/>
            <w:noProof/>
            <w:color w:val="000000"/>
            <w:spacing w:val="40"/>
            <w:lang w:val="es-ES"/>
          </w:rPr>
          <w:delText xml:space="preserve"> </w:delText>
        </w:r>
        <w:r w:rsidRPr="00E31343" w:rsidDel="00DD4873">
          <w:rPr>
            <w:rFonts w:ascii="Arial" w:hAnsi="Arial" w:cs="Arial"/>
            <w:noProof/>
            <w:color w:val="000000"/>
            <w:lang w:val="es-ES"/>
          </w:rPr>
          <w:delText>centros</w:delText>
        </w:r>
        <w:r w:rsidRPr="00E31343" w:rsidDel="00DD4873">
          <w:rPr>
            <w:rFonts w:ascii="Arial" w:hAnsi="Arial" w:cs="Arial"/>
            <w:noProof/>
            <w:color w:val="000000"/>
            <w:spacing w:val="40"/>
            <w:lang w:val="es-ES"/>
          </w:rPr>
          <w:delText xml:space="preserve"> </w:delText>
        </w:r>
        <w:r w:rsidRPr="00E31343" w:rsidDel="00DD4873">
          <w:rPr>
            <w:rFonts w:ascii="Arial" w:hAnsi="Arial" w:cs="Arial"/>
            <w:noProof/>
            <w:color w:val="000000"/>
            <w:lang w:val="es-ES"/>
          </w:rPr>
          <w:delText>de</w:delText>
        </w:r>
        <w:r w:rsidRPr="00E31343" w:rsidDel="00DD4873">
          <w:rPr>
            <w:rFonts w:ascii="Arial" w:hAnsi="Arial" w:cs="Arial"/>
            <w:noProof/>
            <w:color w:val="000000"/>
            <w:spacing w:val="40"/>
            <w:lang w:val="es-ES"/>
          </w:rPr>
          <w:delText xml:space="preserve"> </w:delText>
        </w:r>
        <w:r w:rsidRPr="00E31343" w:rsidDel="00DD4873">
          <w:rPr>
            <w:rFonts w:ascii="Arial" w:hAnsi="Arial" w:cs="Arial"/>
            <w:noProof/>
            <w:color w:val="000000"/>
            <w:lang w:val="es-ES"/>
          </w:rPr>
          <w:delText>control</w:delText>
        </w:r>
        <w:r w:rsidRPr="00E31343" w:rsidDel="00DD4873">
          <w:rPr>
            <w:rFonts w:ascii="Arial" w:hAnsi="Arial" w:cs="Arial"/>
            <w:noProof/>
            <w:color w:val="000000"/>
            <w:spacing w:val="40"/>
            <w:lang w:val="es-ES"/>
          </w:rPr>
          <w:delText xml:space="preserve"> </w:delText>
        </w:r>
        <w:r w:rsidRPr="00E31343" w:rsidDel="00DD4873">
          <w:rPr>
            <w:rFonts w:ascii="Arial" w:hAnsi="Arial" w:cs="Arial"/>
            <w:noProof/>
            <w:color w:val="000000"/>
            <w:lang w:val="es-ES"/>
          </w:rPr>
          <w:delText>de</w:delText>
        </w:r>
        <w:r w:rsidRPr="00E31343" w:rsidDel="00DD4873">
          <w:rPr>
            <w:rFonts w:ascii="Arial" w:hAnsi="Arial" w:cs="Arial"/>
            <w:noProof/>
            <w:color w:val="000000"/>
            <w:spacing w:val="40"/>
            <w:lang w:val="es-ES"/>
          </w:rPr>
          <w:delText xml:space="preserve"> </w:delText>
        </w:r>
        <w:r w:rsidRPr="00E31343" w:rsidDel="00DD4873">
          <w:rPr>
            <w:rFonts w:ascii="Arial" w:hAnsi="Arial" w:cs="Arial"/>
            <w:noProof/>
            <w:color w:val="000000"/>
            <w:lang w:val="es-ES"/>
          </w:rPr>
          <w:delText>las</w:delText>
        </w:r>
        <w:r w:rsidRPr="00E31343" w:rsidDel="00DD4873">
          <w:rPr>
            <w:rFonts w:ascii="Arial" w:hAnsi="Arial" w:cs="Arial"/>
            <w:noProof/>
            <w:color w:val="000000"/>
            <w:spacing w:val="40"/>
            <w:lang w:val="es-ES"/>
          </w:rPr>
          <w:delText xml:space="preserve"> </w:delText>
        </w:r>
        <w:r w:rsidRPr="00E31343" w:rsidDel="00DD4873">
          <w:rPr>
            <w:rFonts w:ascii="Arial" w:hAnsi="Arial" w:cs="Arial"/>
            <w:noProof/>
            <w:color w:val="000000"/>
            <w:lang w:val="es-ES"/>
          </w:rPr>
          <w:delText>instalaciones</w:delText>
        </w:r>
        <w:r w:rsidRPr="00E31343" w:rsidDel="00DD4873">
          <w:rPr>
            <w:rFonts w:ascii="Arial" w:hAnsi="Arial" w:cs="Arial"/>
            <w:noProof/>
            <w:color w:val="000000"/>
            <w:spacing w:val="40"/>
            <w:lang w:val="es-ES"/>
          </w:rPr>
          <w:delText xml:space="preserve"> </w:delText>
        </w:r>
        <w:r w:rsidRPr="00E31343" w:rsidDel="00DD4873">
          <w:rPr>
            <w:rFonts w:ascii="Arial" w:hAnsi="Arial" w:cs="Arial"/>
            <w:noProof/>
            <w:color w:val="000000"/>
            <w:lang w:val="es-ES"/>
          </w:rPr>
          <w:delText>de</w:delText>
        </w:r>
        <w:r w:rsidRPr="00E31343" w:rsidDel="00DD4873">
          <w:rPr>
            <w:rFonts w:ascii="Arial" w:hAnsi="Arial" w:cs="Arial"/>
            <w:noProof/>
            <w:color w:val="000000"/>
            <w:spacing w:val="40"/>
            <w:lang w:val="es-ES"/>
          </w:rPr>
          <w:delText xml:space="preserve"> </w:delText>
        </w:r>
        <w:r w:rsidRPr="00E31343" w:rsidDel="00DD4873">
          <w:rPr>
            <w:rFonts w:ascii="Arial" w:hAnsi="Arial" w:cs="Arial"/>
            <w:noProof/>
            <w:color w:val="000000"/>
            <w:lang w:val="es-ES"/>
          </w:rPr>
          <w:delText>producción anteriormente mencionadas.</w:delText>
        </w:r>
        <w:r w:rsidRPr="00E31343" w:rsidDel="00DD4873">
          <w:rPr>
            <w:rFonts w:ascii="Arial" w:hAnsi="Arial" w:cs="Arial"/>
            <w:noProof/>
            <w:lang w:val="es-ES"/>
          </w:rPr>
          <w:delText xml:space="preserve"> </w:delText>
        </w:r>
      </w:del>
      <w:ins w:id="15" w:author="Autor">
        <w:r w:rsidR="00DD4873" w:rsidRPr="00E31343">
          <w:rPr>
            <w:rFonts w:ascii="Arial" w:hAnsi="Arial" w:cs="Arial"/>
            <w:noProof/>
            <w:lang w:val="es-ES"/>
          </w:rPr>
          <w:t>Los centros de control habilitados para el intercambio de información en tiempo real con el operador del sistema de las instalaciones a las que sea de aplicación el presente procedimiento.</w:t>
        </w:r>
      </w:ins>
    </w:p>
    <w:p w14:paraId="5FF3B5A0" w14:textId="77777777" w:rsidR="00B9619E" w:rsidRPr="00E31343" w:rsidRDefault="00D3248B" w:rsidP="00E31343">
      <w:pPr>
        <w:spacing w:line="240" w:lineRule="exact"/>
        <w:ind w:left="696" w:right="67"/>
        <w:jc w:val="both"/>
        <w:rPr>
          <w:ins w:id="16" w:author="Autor"/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i)</w:t>
      </w:r>
      <w:r w:rsidRPr="00E31343">
        <w:rPr>
          <w:rFonts w:ascii="Arial" w:hAnsi="Arial" w:cs="Arial"/>
          <w:noProof/>
          <w:color w:val="000000"/>
          <w:spacing w:val="15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Los</w:t>
      </w:r>
      <w:r w:rsidRPr="00E31343">
        <w:rPr>
          <w:rFonts w:ascii="Arial" w:hAnsi="Arial" w:cs="Arial"/>
          <w:noProof/>
          <w:color w:val="000000"/>
          <w:spacing w:val="7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representantes</w:t>
      </w:r>
      <w:r w:rsidRPr="00E31343">
        <w:rPr>
          <w:rFonts w:ascii="Arial" w:hAnsi="Arial" w:cs="Arial"/>
          <w:noProof/>
          <w:color w:val="000000"/>
          <w:spacing w:val="7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7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las</w:t>
      </w:r>
      <w:r w:rsidRPr="00E31343">
        <w:rPr>
          <w:rFonts w:ascii="Arial" w:hAnsi="Arial" w:cs="Arial"/>
          <w:noProof/>
          <w:color w:val="000000"/>
          <w:spacing w:val="7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instalaciones</w:t>
      </w:r>
      <w:r w:rsidRPr="00E31343">
        <w:rPr>
          <w:rFonts w:ascii="Arial" w:hAnsi="Arial" w:cs="Arial"/>
          <w:noProof/>
          <w:color w:val="000000"/>
          <w:spacing w:val="7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7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producción,</w:t>
      </w:r>
      <w:r w:rsidRPr="00E31343">
        <w:rPr>
          <w:rFonts w:ascii="Arial" w:hAnsi="Arial" w:cs="Arial"/>
          <w:noProof/>
          <w:color w:val="000000"/>
          <w:spacing w:val="7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las</w:t>
      </w:r>
      <w:r w:rsidRPr="00E31343">
        <w:rPr>
          <w:rFonts w:ascii="Arial" w:hAnsi="Arial" w:cs="Arial"/>
          <w:noProof/>
          <w:color w:val="000000"/>
          <w:spacing w:val="7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empresas comercializadoras y de los consumidores directos a los efectos de su participación en el despacho</w:t>
      </w:r>
      <w:r w:rsidRPr="00E31343">
        <w:rPr>
          <w:rFonts w:ascii="Arial" w:hAnsi="Arial" w:cs="Arial"/>
          <w:noProof/>
          <w:color w:val="000000"/>
          <w:spacing w:val="3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3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producción</w:t>
      </w:r>
      <w:r w:rsidRPr="00E31343">
        <w:rPr>
          <w:rFonts w:ascii="Arial" w:hAnsi="Arial" w:cs="Arial"/>
          <w:noProof/>
          <w:color w:val="000000"/>
          <w:spacing w:val="3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</w:t>
      </w:r>
      <w:r w:rsidRPr="00E31343">
        <w:rPr>
          <w:rFonts w:ascii="Arial" w:hAnsi="Arial" w:cs="Arial"/>
          <w:noProof/>
          <w:color w:val="000000"/>
          <w:spacing w:val="3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3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los</w:t>
      </w:r>
      <w:r w:rsidRPr="00E31343">
        <w:rPr>
          <w:rFonts w:ascii="Arial" w:hAnsi="Arial" w:cs="Arial"/>
          <w:noProof/>
          <w:color w:val="000000"/>
          <w:spacing w:val="3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cobros</w:t>
      </w:r>
      <w:r w:rsidRPr="00E31343">
        <w:rPr>
          <w:rFonts w:ascii="Arial" w:hAnsi="Arial" w:cs="Arial"/>
          <w:noProof/>
          <w:color w:val="000000"/>
          <w:spacing w:val="3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</w:t>
      </w:r>
      <w:r w:rsidRPr="00E31343">
        <w:rPr>
          <w:rFonts w:ascii="Arial" w:hAnsi="Arial" w:cs="Arial"/>
          <w:noProof/>
          <w:color w:val="000000"/>
          <w:spacing w:val="3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pagos</w:t>
      </w:r>
      <w:r w:rsidRPr="00E31343">
        <w:rPr>
          <w:rFonts w:ascii="Arial" w:hAnsi="Arial" w:cs="Arial"/>
          <w:noProof/>
          <w:color w:val="000000"/>
          <w:spacing w:val="3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3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los</w:t>
      </w:r>
      <w:r w:rsidRPr="00E31343">
        <w:rPr>
          <w:rFonts w:ascii="Arial" w:hAnsi="Arial" w:cs="Arial"/>
          <w:noProof/>
          <w:color w:val="000000"/>
          <w:spacing w:val="3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peajes,</w:t>
      </w:r>
      <w:r w:rsidRPr="00E31343">
        <w:rPr>
          <w:rFonts w:ascii="Arial" w:hAnsi="Arial" w:cs="Arial"/>
          <w:noProof/>
          <w:color w:val="000000"/>
          <w:spacing w:val="3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cargos,</w:t>
      </w:r>
      <w:r w:rsidRPr="00E31343">
        <w:rPr>
          <w:rFonts w:ascii="Arial" w:hAnsi="Arial" w:cs="Arial"/>
          <w:noProof/>
          <w:color w:val="000000"/>
          <w:spacing w:val="3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precios</w:t>
      </w:r>
      <w:r w:rsidRPr="00E31343">
        <w:rPr>
          <w:rFonts w:ascii="Arial" w:hAnsi="Arial" w:cs="Arial"/>
          <w:noProof/>
          <w:color w:val="000000"/>
          <w:spacing w:val="3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 retribuciones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reguladas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acuerdo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con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lo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previsto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en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Ley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24/2013,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26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diciembre.</w:t>
      </w:r>
    </w:p>
    <w:p w14:paraId="3578DFD5" w14:textId="77777777" w:rsidR="002906BF" w:rsidRPr="00E31343" w:rsidRDefault="00B9619E" w:rsidP="00E31343">
      <w:pPr>
        <w:spacing w:line="240" w:lineRule="exact"/>
        <w:ind w:left="696" w:right="67"/>
        <w:jc w:val="both"/>
        <w:rPr>
          <w:ins w:id="17" w:author="Autor"/>
          <w:rFonts w:ascii="Arial" w:hAnsi="Arial" w:cs="Arial"/>
          <w:noProof/>
          <w:lang w:val="es-ES"/>
        </w:rPr>
      </w:pPr>
      <w:ins w:id="18" w:author="Autor">
        <w:r w:rsidRPr="00E31343">
          <w:rPr>
            <w:rFonts w:ascii="Arial" w:hAnsi="Arial" w:cs="Arial"/>
            <w:noProof/>
            <w:lang w:val="es-ES"/>
          </w:rPr>
          <w:t xml:space="preserve">j) </w:t>
        </w:r>
        <w:r w:rsidR="00405823" w:rsidRPr="00E31343">
          <w:rPr>
            <w:rFonts w:ascii="Arial" w:hAnsi="Arial" w:cs="Arial"/>
            <w:noProof/>
            <w:lang w:val="es-ES"/>
          </w:rPr>
          <w:t>Los titulares de instalaciones de almacenamiento, que son las personas físicas o jurídicas que poseen instalaciones en las que se difiere el uso final de electricidad a un momento posterior a cuando fue generada, o que realizan la conversión de energía eléctrica en una forma de energía que se pueda almacenar para la subsiguiente reconversión de dicha energía en energía eléctrica.</w:t>
        </w:r>
      </w:ins>
    </w:p>
    <w:p w14:paraId="63E1B19E" w14:textId="6E6EDCC4" w:rsidR="00EA59A1" w:rsidRPr="00E31343" w:rsidDel="00DD4873" w:rsidRDefault="00EA59A1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</w:p>
    <w:p w14:paraId="2394D3ED" w14:textId="6C071321" w:rsidR="00301179" w:rsidRPr="00E31343" w:rsidRDefault="00D3248B" w:rsidP="00E31343">
      <w:pPr>
        <w:spacing w:line="240" w:lineRule="exact"/>
        <w:ind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3.</w:t>
      </w:r>
      <w:r w:rsidRPr="00E31343">
        <w:rPr>
          <w:rFonts w:ascii="Arial" w:hAnsi="Arial" w:cs="Arial"/>
          <w:noProof/>
          <w:color w:val="000000"/>
          <w:spacing w:val="14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Resolución de los desvíos generación-</w:t>
      </w:r>
      <w:del w:id="19" w:author="Autor">
        <w:r w:rsidRPr="00E31343" w:rsidDel="00192531">
          <w:rPr>
            <w:rFonts w:ascii="Arial" w:hAnsi="Arial" w:cs="Arial"/>
            <w:noProof/>
            <w:color w:val="000000"/>
            <w:lang w:val="es-ES"/>
          </w:rPr>
          <w:delText>consumo</w:delText>
        </w:r>
      </w:del>
      <w:ins w:id="20" w:author="Autor">
        <w:r w:rsidR="00192531" w:rsidRPr="00E31343">
          <w:rPr>
            <w:rFonts w:ascii="Arial" w:hAnsi="Arial" w:cs="Arial"/>
            <w:noProof/>
            <w:color w:val="000000"/>
            <w:lang w:val="es-ES"/>
          </w:rPr>
          <w:t>demanda</w:t>
        </w:r>
      </w:ins>
      <w:r w:rsidRPr="00E31343">
        <w:rPr>
          <w:rFonts w:ascii="Arial" w:hAnsi="Arial" w:cs="Arial"/>
          <w:noProof/>
          <w:color w:val="000000"/>
          <w:lang w:val="es-ES"/>
        </w:rPr>
        <w:t>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5DD51292" w14:textId="77777777" w:rsidR="00DD34C7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color w:val="000000"/>
          <w:spacing w:val="29"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3.1</w:t>
      </w:r>
      <w:r w:rsidRPr="00E31343">
        <w:rPr>
          <w:rFonts w:ascii="Arial" w:hAnsi="Arial" w:cs="Arial"/>
          <w:noProof/>
          <w:color w:val="000000"/>
          <w:spacing w:val="14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Definición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del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proceso.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</w:p>
    <w:p w14:paraId="1F92E46C" w14:textId="50273372" w:rsidR="00301179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El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operador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del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sistema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identificará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resolverá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los desvíos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que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puedan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existir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entre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generación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del w:id="21" w:author="Autor">
        <w:r w:rsidRPr="00E31343" w:rsidDel="000D74F0">
          <w:rPr>
            <w:rFonts w:ascii="Arial" w:hAnsi="Arial" w:cs="Arial"/>
            <w:noProof/>
            <w:color w:val="000000"/>
            <w:lang w:val="es-ES"/>
          </w:rPr>
          <w:delText>el</w:delText>
        </w:r>
        <w:r w:rsidRPr="00E31343" w:rsidDel="000D74F0">
          <w:rPr>
            <w:rFonts w:ascii="Arial" w:hAnsi="Arial" w:cs="Arial"/>
            <w:noProof/>
            <w:color w:val="000000"/>
            <w:spacing w:val="21"/>
            <w:lang w:val="es-ES"/>
          </w:rPr>
          <w:delText xml:space="preserve"> </w:delText>
        </w:r>
        <w:r w:rsidRPr="00E31343" w:rsidDel="000D74F0">
          <w:rPr>
            <w:rFonts w:ascii="Arial" w:hAnsi="Arial" w:cs="Arial"/>
            <w:noProof/>
            <w:color w:val="000000"/>
            <w:lang w:val="es-ES"/>
          </w:rPr>
          <w:delText>consumo</w:delText>
        </w:r>
      </w:del>
      <w:ins w:id="22" w:author="Autor">
        <w:r w:rsidR="000D74F0" w:rsidRPr="00E31343">
          <w:rPr>
            <w:rFonts w:ascii="Arial" w:hAnsi="Arial" w:cs="Arial"/>
            <w:noProof/>
            <w:color w:val="000000"/>
            <w:lang w:val="es-ES"/>
          </w:rPr>
          <w:t>la demanda</w:t>
        </w:r>
      </w:ins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programados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los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que realmente se produzcan para garantizar la cobertura de la demanda de cada sistema de cada SEN</w:t>
      </w:r>
      <w:r w:rsidRPr="00E31343">
        <w:rPr>
          <w:rFonts w:ascii="Arial" w:hAnsi="Arial" w:cs="Arial"/>
          <w:noProof/>
          <w:color w:val="000000"/>
          <w:spacing w:val="-25"/>
          <w:lang w:val="es-ES"/>
        </w:rPr>
        <w:t>P</w:t>
      </w:r>
      <w:r w:rsidRPr="00E31343">
        <w:rPr>
          <w:rFonts w:ascii="Arial" w:hAnsi="Arial" w:cs="Arial"/>
          <w:noProof/>
          <w:color w:val="000000"/>
          <w:lang w:val="es-ES"/>
        </w:rPr>
        <w:t>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6151B4FC" w14:textId="77777777" w:rsidR="00301179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Los titulares de las instalaciones de producción deberán comunicar al operador del sistema,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tan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pronto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como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sea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posible,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todas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las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indisponibilidades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o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necesidades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de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programas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ajenos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a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despacho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económico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que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se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presenten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en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instalaciones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producción</w:t>
      </w:r>
      <w:r w:rsidRPr="00E31343">
        <w:rPr>
          <w:rFonts w:ascii="Arial" w:hAnsi="Arial" w:cs="Arial"/>
          <w:noProof/>
          <w:color w:val="000000"/>
          <w:lang w:val="es-ES"/>
        </w:rPr>
        <w:t>, explicitando su duración prevista. La identificación de las instalaciones de producción se realizará</w:t>
      </w:r>
      <w:r w:rsidRPr="00E31343">
        <w:rPr>
          <w:rFonts w:ascii="Arial" w:hAnsi="Arial" w:cs="Arial"/>
          <w:noProof/>
          <w:color w:val="000000"/>
          <w:spacing w:val="2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2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acuerdo</w:t>
      </w:r>
      <w:r w:rsidRPr="00E31343">
        <w:rPr>
          <w:rFonts w:ascii="Arial" w:hAnsi="Arial" w:cs="Arial"/>
          <w:noProof/>
          <w:color w:val="000000"/>
          <w:spacing w:val="2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</w:t>
      </w:r>
      <w:r w:rsidRPr="00E31343">
        <w:rPr>
          <w:rFonts w:ascii="Arial" w:hAnsi="Arial" w:cs="Arial"/>
          <w:noProof/>
          <w:color w:val="000000"/>
          <w:spacing w:val="2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lo</w:t>
      </w:r>
      <w:r w:rsidRPr="00E31343">
        <w:rPr>
          <w:rFonts w:ascii="Arial" w:hAnsi="Arial" w:cs="Arial"/>
          <w:noProof/>
          <w:color w:val="000000"/>
          <w:spacing w:val="2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establecido</w:t>
      </w:r>
      <w:r w:rsidRPr="00E31343">
        <w:rPr>
          <w:rFonts w:ascii="Arial" w:hAnsi="Arial" w:cs="Arial"/>
          <w:noProof/>
          <w:color w:val="000000"/>
          <w:spacing w:val="2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en</w:t>
      </w:r>
      <w:r w:rsidRPr="00E31343">
        <w:rPr>
          <w:rFonts w:ascii="Arial" w:hAnsi="Arial" w:cs="Arial"/>
          <w:noProof/>
          <w:color w:val="000000"/>
          <w:spacing w:val="2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el</w:t>
      </w:r>
      <w:r w:rsidRPr="00E31343">
        <w:rPr>
          <w:rFonts w:ascii="Arial" w:hAnsi="Arial" w:cs="Arial"/>
          <w:noProof/>
          <w:color w:val="000000"/>
          <w:spacing w:val="2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3"/>
          <w:lang w:val="es-ES"/>
        </w:rPr>
        <w:t>P</w:t>
      </w:r>
      <w:r w:rsidRPr="00E31343">
        <w:rPr>
          <w:rFonts w:ascii="Arial" w:hAnsi="Arial" w:cs="Arial"/>
          <w:noProof/>
          <w:color w:val="000000"/>
          <w:lang w:val="es-ES"/>
        </w:rPr>
        <w:t>.O.</w:t>
      </w:r>
      <w:r w:rsidRPr="00E31343">
        <w:rPr>
          <w:rFonts w:ascii="Arial" w:hAnsi="Arial" w:cs="Arial"/>
          <w:noProof/>
          <w:color w:val="000000"/>
          <w:spacing w:val="2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2.5</w:t>
      </w:r>
      <w:r w:rsidRPr="00E31343">
        <w:rPr>
          <w:rFonts w:ascii="Arial" w:hAnsi="Arial" w:cs="Arial"/>
          <w:noProof/>
          <w:color w:val="000000"/>
          <w:spacing w:val="2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SEN</w:t>
      </w:r>
      <w:r w:rsidRPr="00E31343">
        <w:rPr>
          <w:rFonts w:ascii="Arial" w:hAnsi="Arial" w:cs="Arial"/>
          <w:noProof/>
          <w:color w:val="000000"/>
          <w:spacing w:val="-23"/>
          <w:lang w:val="es-ES"/>
        </w:rPr>
        <w:t>P</w:t>
      </w:r>
      <w:r w:rsidRPr="00E31343">
        <w:rPr>
          <w:rFonts w:ascii="Arial" w:hAnsi="Arial" w:cs="Arial"/>
          <w:noProof/>
          <w:color w:val="000000"/>
          <w:lang w:val="es-ES"/>
        </w:rPr>
        <w:t>.</w:t>
      </w:r>
      <w:r w:rsidRPr="00E31343">
        <w:rPr>
          <w:rFonts w:ascii="Arial" w:hAnsi="Arial" w:cs="Arial"/>
          <w:noProof/>
          <w:color w:val="000000"/>
          <w:spacing w:val="2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Estas</w:t>
      </w:r>
      <w:r w:rsidRPr="00E31343">
        <w:rPr>
          <w:rFonts w:ascii="Arial" w:hAnsi="Arial" w:cs="Arial"/>
          <w:noProof/>
          <w:color w:val="000000"/>
          <w:spacing w:val="2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comunicaciones</w:t>
      </w:r>
      <w:r w:rsidRPr="00E31343">
        <w:rPr>
          <w:rFonts w:ascii="Arial" w:hAnsi="Arial" w:cs="Arial"/>
          <w:noProof/>
          <w:color w:val="000000"/>
          <w:spacing w:val="2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se re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a</w:t>
      </w:r>
      <w:r w:rsidRPr="00E31343">
        <w:rPr>
          <w:rFonts w:ascii="Arial" w:hAnsi="Arial" w:cs="Arial"/>
          <w:noProof/>
          <w:color w:val="000000"/>
          <w:lang w:val="es-ES"/>
        </w:rPr>
        <w:t>l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i</w:t>
      </w:r>
      <w:r w:rsidRPr="00E31343">
        <w:rPr>
          <w:rFonts w:ascii="Arial" w:hAnsi="Arial" w:cs="Arial"/>
          <w:noProof/>
          <w:color w:val="000000"/>
          <w:lang w:val="es-ES"/>
        </w:rPr>
        <w:t>z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ará</w:t>
      </w:r>
      <w:r w:rsidRPr="00E31343">
        <w:rPr>
          <w:rFonts w:ascii="Arial" w:hAnsi="Arial" w:cs="Arial"/>
          <w:noProof/>
          <w:color w:val="000000"/>
          <w:lang w:val="es-ES"/>
        </w:rPr>
        <w:t>n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med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ian</w:t>
      </w:r>
      <w:r w:rsidRPr="00E31343">
        <w:rPr>
          <w:rFonts w:ascii="Arial" w:hAnsi="Arial" w:cs="Arial"/>
          <w:noProof/>
          <w:color w:val="000000"/>
          <w:lang w:val="es-ES"/>
        </w:rPr>
        <w:t>t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e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fi</w:t>
      </w:r>
      <w:r w:rsidRPr="00E31343">
        <w:rPr>
          <w:rFonts w:ascii="Arial" w:hAnsi="Arial" w:cs="Arial"/>
          <w:noProof/>
          <w:color w:val="000000"/>
          <w:lang w:val="es-ES"/>
        </w:rPr>
        <w:t>c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he</w:t>
      </w:r>
      <w:r w:rsidRPr="00E31343">
        <w:rPr>
          <w:rFonts w:ascii="Arial" w:hAnsi="Arial" w:cs="Arial"/>
          <w:noProof/>
          <w:color w:val="000000"/>
          <w:lang w:val="es-ES"/>
        </w:rPr>
        <w:t>r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o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e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i</w:t>
      </w:r>
      <w:r w:rsidRPr="00E31343">
        <w:rPr>
          <w:rFonts w:ascii="Arial" w:hAnsi="Arial" w:cs="Arial"/>
          <w:noProof/>
          <w:color w:val="000000"/>
          <w:lang w:val="es-ES"/>
        </w:rPr>
        <w:t>n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te</w:t>
      </w:r>
      <w:r w:rsidRPr="00E31343">
        <w:rPr>
          <w:rFonts w:ascii="Arial" w:hAnsi="Arial" w:cs="Arial"/>
          <w:noProof/>
          <w:color w:val="000000"/>
          <w:lang w:val="es-ES"/>
        </w:rPr>
        <w:t>r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c</w:t>
      </w:r>
      <w:r w:rsidRPr="00E31343">
        <w:rPr>
          <w:rFonts w:ascii="Arial" w:hAnsi="Arial" w:cs="Arial"/>
          <w:noProof/>
          <w:color w:val="000000"/>
          <w:lang w:val="es-ES"/>
        </w:rPr>
        <w:t>a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mbi</w:t>
      </w:r>
      <w:r w:rsidRPr="00E31343">
        <w:rPr>
          <w:rFonts w:ascii="Arial" w:hAnsi="Arial" w:cs="Arial"/>
          <w:noProof/>
          <w:color w:val="000000"/>
          <w:lang w:val="es-ES"/>
        </w:rPr>
        <w:t>o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e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i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nform</w:t>
      </w:r>
      <w:r w:rsidRPr="00E31343">
        <w:rPr>
          <w:rFonts w:ascii="Arial" w:hAnsi="Arial" w:cs="Arial"/>
          <w:noProof/>
          <w:color w:val="000000"/>
          <w:lang w:val="es-ES"/>
        </w:rPr>
        <w:t>a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ci</w:t>
      </w:r>
      <w:r w:rsidRPr="00E31343">
        <w:rPr>
          <w:rFonts w:ascii="Arial" w:hAnsi="Arial" w:cs="Arial"/>
          <w:noProof/>
          <w:color w:val="000000"/>
          <w:lang w:val="es-ES"/>
        </w:rPr>
        <w:t>ó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n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con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as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plicac</w:t>
      </w:r>
      <w:r w:rsidRPr="00E31343">
        <w:rPr>
          <w:rFonts w:ascii="Arial" w:hAnsi="Arial" w:cs="Arial"/>
          <w:noProof/>
          <w:color w:val="000000"/>
          <w:lang w:val="es-ES"/>
        </w:rPr>
        <w:t>i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on</w:t>
      </w:r>
      <w:r w:rsidRPr="00E31343">
        <w:rPr>
          <w:rFonts w:ascii="Arial" w:hAnsi="Arial" w:cs="Arial"/>
          <w:noProof/>
          <w:color w:val="000000"/>
          <w:lang w:val="es-ES"/>
        </w:rPr>
        <w:t>e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s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del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o</w:t>
      </w:r>
      <w:r w:rsidRPr="00E31343">
        <w:rPr>
          <w:rFonts w:ascii="Arial" w:hAnsi="Arial" w:cs="Arial"/>
          <w:noProof/>
          <w:color w:val="000000"/>
          <w:lang w:val="es-ES"/>
        </w:rPr>
        <w:t>p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er</w:t>
      </w:r>
      <w:r w:rsidRPr="00E31343">
        <w:rPr>
          <w:rFonts w:ascii="Arial" w:hAnsi="Arial" w:cs="Arial"/>
          <w:noProof/>
          <w:color w:val="000000"/>
          <w:lang w:val="es-ES"/>
        </w:rPr>
        <w:t>a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do</w:t>
      </w:r>
      <w:r w:rsidRPr="00E31343">
        <w:rPr>
          <w:rFonts w:ascii="Arial" w:hAnsi="Arial" w:cs="Arial"/>
          <w:noProof/>
          <w:color w:val="000000"/>
          <w:lang w:val="es-ES"/>
        </w:rPr>
        <w:t>r del sistema, para permitir el tratamiento informático de las mismas.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169918C4" w14:textId="77777777" w:rsidR="00301179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Asimismo,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los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comercializadores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deberán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comunicar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al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operador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del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sistema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todas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las variaciones que prevean en su demanda respecto de la programada para todo el periodo de programación.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0A57DC4A" w14:textId="77777777" w:rsidR="00301179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El operador del sistema efectuará previsiones de la demanda, de producción de las instalaciones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categoría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B,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las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instalaciones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producción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autoconsumo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que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serán utilizadas para efectuar la programación de las instalaciones de producción categoría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11"/>
          <w:lang w:val="es-ES"/>
        </w:rPr>
        <w:t>A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y que,</w:t>
      </w:r>
      <w:r w:rsidRPr="00E31343">
        <w:rPr>
          <w:rFonts w:ascii="Arial" w:hAnsi="Arial" w:cs="Arial"/>
          <w:noProof/>
          <w:color w:val="000000"/>
          <w:spacing w:val="3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junto</w:t>
      </w:r>
      <w:r w:rsidRPr="00E31343">
        <w:rPr>
          <w:rFonts w:ascii="Arial" w:hAnsi="Arial" w:cs="Arial"/>
          <w:noProof/>
          <w:color w:val="000000"/>
          <w:spacing w:val="3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con</w:t>
      </w:r>
      <w:r w:rsidRPr="00E31343">
        <w:rPr>
          <w:rFonts w:ascii="Arial" w:hAnsi="Arial" w:cs="Arial"/>
          <w:noProof/>
          <w:color w:val="000000"/>
          <w:spacing w:val="3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</w:t>
      </w:r>
      <w:r w:rsidRPr="00E31343">
        <w:rPr>
          <w:rFonts w:ascii="Arial" w:hAnsi="Arial" w:cs="Arial"/>
          <w:noProof/>
          <w:color w:val="000000"/>
          <w:spacing w:val="3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información</w:t>
      </w:r>
      <w:r w:rsidRPr="00E31343">
        <w:rPr>
          <w:rFonts w:ascii="Arial" w:hAnsi="Arial" w:cs="Arial"/>
          <w:noProof/>
          <w:color w:val="000000"/>
          <w:spacing w:val="3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lastRenderedPageBreak/>
        <w:t>comunicada</w:t>
      </w:r>
      <w:r w:rsidRPr="00E31343">
        <w:rPr>
          <w:rFonts w:ascii="Arial" w:hAnsi="Arial" w:cs="Arial"/>
          <w:noProof/>
          <w:color w:val="000000"/>
          <w:spacing w:val="3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3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indisponibilidades</w:t>
      </w:r>
      <w:r w:rsidRPr="00E31343">
        <w:rPr>
          <w:rFonts w:ascii="Arial" w:hAnsi="Arial" w:cs="Arial"/>
          <w:noProof/>
          <w:color w:val="000000"/>
          <w:spacing w:val="3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</w:t>
      </w:r>
      <w:r w:rsidRPr="00E31343">
        <w:rPr>
          <w:rFonts w:ascii="Arial" w:hAnsi="Arial" w:cs="Arial"/>
          <w:noProof/>
          <w:color w:val="000000"/>
          <w:spacing w:val="3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necesidades</w:t>
      </w:r>
      <w:r w:rsidRPr="00E31343">
        <w:rPr>
          <w:rFonts w:ascii="Arial" w:hAnsi="Arial" w:cs="Arial"/>
          <w:noProof/>
          <w:color w:val="000000"/>
          <w:spacing w:val="3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 programas ajenos a despacho por los titulares de las instalaciones de producción, dará lugar a la estimación de los desvíos previstos hasta el final del periodo de programación.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0E140AC7" w14:textId="77777777" w:rsidR="0086037B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color w:val="000000"/>
          <w:spacing w:val="20"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3.2</w:t>
      </w:r>
      <w:r w:rsidRPr="00E31343">
        <w:rPr>
          <w:rFonts w:ascii="Arial" w:hAnsi="Arial" w:cs="Arial"/>
          <w:noProof/>
          <w:color w:val="000000"/>
          <w:spacing w:val="14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Programación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reserva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terciaria.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</w:p>
    <w:p w14:paraId="67AAC87D" w14:textId="1F1FFFC8" w:rsidR="00301179" w:rsidRPr="00E31343" w:rsidRDefault="00D3248B" w:rsidP="00E31343">
      <w:pPr>
        <w:spacing w:line="240" w:lineRule="exact"/>
        <w:ind w:left="696" w:right="67"/>
        <w:jc w:val="both"/>
        <w:rPr>
          <w:ins w:id="23" w:author="Autor"/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Para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desvíos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generación-</w:t>
      </w:r>
      <w:del w:id="24" w:author="Autor">
        <w:r w:rsidRPr="00E31343" w:rsidDel="00206599">
          <w:rPr>
            <w:rFonts w:ascii="Arial" w:hAnsi="Arial" w:cs="Arial"/>
            <w:noProof/>
            <w:color w:val="000000"/>
            <w:lang w:val="es-ES"/>
          </w:rPr>
          <w:delText>consumo</w:delText>
        </w:r>
        <w:r w:rsidRPr="00E31343" w:rsidDel="00206599">
          <w:rPr>
            <w:rFonts w:ascii="Arial" w:hAnsi="Arial" w:cs="Arial"/>
            <w:noProof/>
            <w:color w:val="000000"/>
            <w:spacing w:val="20"/>
            <w:lang w:val="es-ES"/>
          </w:rPr>
          <w:delText xml:space="preserve"> </w:delText>
        </w:r>
      </w:del>
      <w:ins w:id="25" w:author="Autor">
        <w:r w:rsidR="00206599" w:rsidRPr="00E31343">
          <w:rPr>
            <w:rFonts w:ascii="Arial" w:hAnsi="Arial" w:cs="Arial"/>
            <w:noProof/>
            <w:color w:val="000000"/>
            <w:lang w:val="es-ES"/>
          </w:rPr>
          <w:t>demanda</w:t>
        </w:r>
        <w:r w:rsidR="00206599" w:rsidRPr="00E31343">
          <w:rPr>
            <w:rFonts w:ascii="Arial" w:hAnsi="Arial" w:cs="Arial"/>
            <w:noProof/>
            <w:color w:val="000000"/>
            <w:spacing w:val="20"/>
            <w:lang w:val="es-ES"/>
          </w:rPr>
          <w:t xml:space="preserve"> </w:t>
        </w:r>
      </w:ins>
      <w:r w:rsidRPr="00E31343">
        <w:rPr>
          <w:rFonts w:ascii="Arial" w:hAnsi="Arial" w:cs="Arial"/>
          <w:noProof/>
          <w:color w:val="000000"/>
          <w:lang w:val="es-ES"/>
        </w:rPr>
        <w:t>de duración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prevista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inferior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dos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horas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o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sobrevenidas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en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tiempo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real,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el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operador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del sistema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hará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uso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</w:t>
      </w:r>
      <w:r w:rsidRPr="00E31343">
        <w:rPr>
          <w:rFonts w:ascii="Arial" w:hAnsi="Arial" w:cs="Arial"/>
          <w:noProof/>
          <w:color w:val="000000"/>
          <w:spacing w:val="2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reserva</w:t>
      </w:r>
      <w:r w:rsidRPr="00E31343">
        <w:rPr>
          <w:rFonts w:ascii="Arial" w:hAnsi="Arial" w:cs="Arial"/>
          <w:noProof/>
          <w:color w:val="000000"/>
          <w:spacing w:val="2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terciaria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disponible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con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el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criterio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mínimo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coste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 siempre que no se generen restricciones de red. La programación de reserva terciaria podrá realizarse para el siguiente periodo horario completo, o programación intrahoraria.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29A457E6" w14:textId="77777777" w:rsidR="00CB6856" w:rsidRPr="00E31343" w:rsidRDefault="00CB6856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</w:p>
    <w:p w14:paraId="1DDA59CD" w14:textId="77777777" w:rsidR="00937DDA" w:rsidRPr="00E31343" w:rsidRDefault="00D3248B" w:rsidP="00E31343">
      <w:pPr>
        <w:spacing w:line="240" w:lineRule="exact"/>
        <w:ind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4.</w:t>
      </w:r>
      <w:r w:rsidRPr="00E31343">
        <w:rPr>
          <w:rFonts w:ascii="Arial" w:hAnsi="Arial" w:cs="Arial"/>
          <w:noProof/>
          <w:color w:val="000000"/>
          <w:spacing w:val="14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Proceso de solución de restricciones técnicas en tiempo real.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2CBECCB9" w14:textId="77777777" w:rsidR="00BE2781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color w:val="000000"/>
          <w:spacing w:val="-4"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4.1</w:t>
      </w:r>
      <w:r w:rsidRPr="00E31343">
        <w:rPr>
          <w:rFonts w:ascii="Arial" w:hAnsi="Arial" w:cs="Arial"/>
          <w:noProof/>
          <w:color w:val="000000"/>
          <w:spacing w:val="14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Definición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restricción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técnica.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</w:p>
    <w:p w14:paraId="5CB3C0A6" w14:textId="295B404F" w:rsidR="00301179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Es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cualquier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circunstancia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o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incidencia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derivada de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situación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del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sistema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producción-transporte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en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su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caso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distribución,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que,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por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afectar a</w:t>
      </w:r>
      <w:r w:rsidRPr="00E31343">
        <w:rPr>
          <w:rFonts w:ascii="Arial" w:hAnsi="Arial" w:cs="Arial"/>
          <w:noProof/>
          <w:color w:val="000000"/>
          <w:spacing w:val="5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las</w:t>
      </w:r>
      <w:r w:rsidRPr="00E31343">
        <w:rPr>
          <w:rFonts w:ascii="Arial" w:hAnsi="Arial" w:cs="Arial"/>
          <w:noProof/>
          <w:color w:val="000000"/>
          <w:spacing w:val="5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condiciones</w:t>
      </w:r>
      <w:r w:rsidRPr="00E31343">
        <w:rPr>
          <w:rFonts w:ascii="Arial" w:hAnsi="Arial" w:cs="Arial"/>
          <w:noProof/>
          <w:color w:val="000000"/>
          <w:spacing w:val="5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5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seguridad,</w:t>
      </w:r>
      <w:r w:rsidRPr="00E31343">
        <w:rPr>
          <w:rFonts w:ascii="Arial" w:hAnsi="Arial" w:cs="Arial"/>
          <w:noProof/>
          <w:color w:val="000000"/>
          <w:spacing w:val="5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calidad</w:t>
      </w:r>
      <w:r w:rsidRPr="00E31343">
        <w:rPr>
          <w:rFonts w:ascii="Arial" w:hAnsi="Arial" w:cs="Arial"/>
          <w:noProof/>
          <w:color w:val="000000"/>
          <w:spacing w:val="5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</w:t>
      </w:r>
      <w:r w:rsidRPr="00E31343">
        <w:rPr>
          <w:rFonts w:ascii="Arial" w:hAnsi="Arial" w:cs="Arial"/>
          <w:noProof/>
          <w:color w:val="000000"/>
          <w:spacing w:val="5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fiabilidad</w:t>
      </w:r>
      <w:r w:rsidRPr="00E31343">
        <w:rPr>
          <w:rFonts w:ascii="Arial" w:hAnsi="Arial" w:cs="Arial"/>
          <w:noProof/>
          <w:color w:val="000000"/>
          <w:spacing w:val="5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del</w:t>
      </w:r>
      <w:r w:rsidRPr="00E31343">
        <w:rPr>
          <w:rFonts w:ascii="Arial" w:hAnsi="Arial" w:cs="Arial"/>
          <w:noProof/>
          <w:color w:val="000000"/>
          <w:spacing w:val="5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suministro</w:t>
      </w:r>
      <w:r w:rsidRPr="00E31343">
        <w:rPr>
          <w:rFonts w:ascii="Arial" w:hAnsi="Arial" w:cs="Arial"/>
          <w:noProof/>
          <w:color w:val="000000"/>
          <w:spacing w:val="5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establecidas reglamentariamente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través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los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correspondientes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procedimientos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operación, requiera, a criterio técnico del OS, la modificación de los programas de energía.</w:t>
      </w:r>
      <w:r w:rsidRPr="00E31343">
        <w:rPr>
          <w:rFonts w:ascii="Arial" w:hAnsi="Arial" w:cs="Arial"/>
          <w:noProof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En particular pueden identificarse restricciones debidas a: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76F27C77" w14:textId="77777777" w:rsidR="00301179" w:rsidRPr="00E31343" w:rsidRDefault="00D3248B" w:rsidP="00E31343">
      <w:pPr>
        <w:spacing w:line="240" w:lineRule="exact"/>
        <w:ind w:left="141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a)</w:t>
      </w:r>
      <w:r w:rsidRPr="00E31343">
        <w:rPr>
          <w:rFonts w:ascii="Arial" w:hAnsi="Arial" w:cs="Arial"/>
          <w:noProof/>
          <w:color w:val="000000"/>
          <w:spacing w:val="14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Incumplimiento de las condiciones de seguridad en régimen permanente y/o tras contingencia, definidas en el procedimiento de operación por el que se establecen los criterios de funcionamiento y seguridad para la operación del sistema eléctrico.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4F9DCB1B" w14:textId="77777777" w:rsidR="00301179" w:rsidRPr="00E31343" w:rsidRDefault="00D3248B" w:rsidP="00E31343">
      <w:pPr>
        <w:spacing w:line="240" w:lineRule="exact"/>
        <w:ind w:left="141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b)</w:t>
      </w:r>
      <w:r w:rsidRPr="00E31343">
        <w:rPr>
          <w:rFonts w:ascii="Arial" w:hAnsi="Arial" w:cs="Arial"/>
          <w:noProof/>
          <w:color w:val="000000"/>
          <w:spacing w:val="14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Insuficiente reserva de regulación secundaria y/o terciaria.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7385979B" w14:textId="77777777" w:rsidR="00301179" w:rsidRPr="00E31343" w:rsidRDefault="00D3248B" w:rsidP="00E31343">
      <w:pPr>
        <w:spacing w:line="240" w:lineRule="exact"/>
        <w:ind w:left="141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c)</w:t>
      </w:r>
      <w:r w:rsidRPr="00E31343">
        <w:rPr>
          <w:rFonts w:ascii="Arial" w:hAnsi="Arial" w:cs="Arial"/>
          <w:noProof/>
          <w:color w:val="000000"/>
          <w:spacing w:val="14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Insuficiente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reserva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capacidad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para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el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control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tensión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en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Red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de </w:t>
      </w:r>
      <w:r w:rsidRPr="00E31343">
        <w:rPr>
          <w:rFonts w:ascii="Arial" w:hAnsi="Arial" w:cs="Arial"/>
          <w:noProof/>
          <w:color w:val="000000"/>
          <w:spacing w:val="-7"/>
          <w:lang w:val="es-ES"/>
        </w:rPr>
        <w:t>T</w:t>
      </w:r>
      <w:r w:rsidRPr="00E31343">
        <w:rPr>
          <w:rFonts w:ascii="Arial" w:hAnsi="Arial" w:cs="Arial"/>
          <w:noProof/>
          <w:color w:val="000000"/>
          <w:lang w:val="es-ES"/>
        </w:rPr>
        <w:t>ransporte.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4B9091AC" w14:textId="77777777" w:rsidR="00A9601E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color w:val="000000"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4.2</w:t>
      </w:r>
      <w:r w:rsidRPr="00E31343">
        <w:rPr>
          <w:rFonts w:ascii="Arial" w:hAnsi="Arial" w:cs="Arial"/>
          <w:noProof/>
          <w:color w:val="000000"/>
          <w:spacing w:val="14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Solución de restricciones técnicas. </w:t>
      </w:r>
    </w:p>
    <w:p w14:paraId="67161C7A" w14:textId="20CCEDE5" w:rsidR="00301179" w:rsidRPr="00E31343" w:rsidRDefault="00D3248B" w:rsidP="00E31343">
      <w:pPr>
        <w:spacing w:line="240" w:lineRule="exact"/>
        <w:ind w:left="696" w:right="67"/>
        <w:jc w:val="both"/>
        <w:rPr>
          <w:ins w:id="26" w:author="Autor"/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Para la resolución de una restricción técnica que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exija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modificación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los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programas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una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o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varias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instalaciones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producción,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el operador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del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sistema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adoptará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entre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las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soluciones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que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resuelven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restricción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aquella que represente el mínimo sobrecoste.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70CF2DC6" w14:textId="77777777" w:rsidR="00CB6856" w:rsidRPr="00E31343" w:rsidRDefault="00CB6856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</w:p>
    <w:p w14:paraId="564F683C" w14:textId="527D5592" w:rsidR="00937DDA" w:rsidRPr="00E31343" w:rsidRDefault="00D3248B" w:rsidP="00E31343">
      <w:pPr>
        <w:spacing w:line="240" w:lineRule="exact"/>
        <w:ind w:right="67"/>
        <w:jc w:val="both"/>
        <w:rPr>
          <w:rFonts w:ascii="Arial" w:hAnsi="Arial" w:cs="Arial"/>
          <w:noProof/>
          <w:color w:val="000000"/>
          <w:spacing w:val="48"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5.</w:t>
      </w:r>
      <w:r w:rsidRPr="00E31343">
        <w:rPr>
          <w:rFonts w:ascii="Arial" w:hAnsi="Arial" w:cs="Arial"/>
          <w:noProof/>
          <w:color w:val="000000"/>
          <w:spacing w:val="15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Comunicación</w:t>
      </w:r>
      <w:r w:rsidRPr="00E31343">
        <w:rPr>
          <w:rFonts w:ascii="Arial" w:hAnsi="Arial" w:cs="Arial"/>
          <w:noProof/>
          <w:color w:val="000000"/>
          <w:spacing w:val="4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entre</w:t>
      </w:r>
      <w:r w:rsidRPr="00E31343">
        <w:rPr>
          <w:rFonts w:ascii="Arial" w:hAnsi="Arial" w:cs="Arial"/>
          <w:noProof/>
          <w:color w:val="000000"/>
          <w:spacing w:val="4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el</w:t>
      </w:r>
      <w:r w:rsidRPr="00E31343">
        <w:rPr>
          <w:rFonts w:ascii="Arial" w:hAnsi="Arial" w:cs="Arial"/>
          <w:noProof/>
          <w:color w:val="000000"/>
          <w:spacing w:val="4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operador</w:t>
      </w:r>
      <w:r w:rsidRPr="00E31343">
        <w:rPr>
          <w:rFonts w:ascii="Arial" w:hAnsi="Arial" w:cs="Arial"/>
          <w:noProof/>
          <w:color w:val="000000"/>
          <w:spacing w:val="4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del</w:t>
      </w:r>
      <w:r w:rsidRPr="00E31343">
        <w:rPr>
          <w:rFonts w:ascii="Arial" w:hAnsi="Arial" w:cs="Arial"/>
          <w:noProof/>
          <w:color w:val="000000"/>
          <w:spacing w:val="4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sistema</w:t>
      </w:r>
      <w:r w:rsidRPr="00E31343">
        <w:rPr>
          <w:rFonts w:ascii="Arial" w:hAnsi="Arial" w:cs="Arial"/>
          <w:noProof/>
          <w:color w:val="000000"/>
          <w:spacing w:val="4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</w:t>
      </w:r>
      <w:r w:rsidRPr="00E31343">
        <w:rPr>
          <w:rFonts w:ascii="Arial" w:hAnsi="Arial" w:cs="Arial"/>
          <w:noProof/>
          <w:color w:val="000000"/>
          <w:spacing w:val="4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los</w:t>
      </w:r>
      <w:del w:id="27" w:author="Autor">
        <w:r w:rsidRPr="00E31343" w:rsidDel="00B2149B">
          <w:rPr>
            <w:rFonts w:ascii="Arial" w:hAnsi="Arial" w:cs="Arial"/>
            <w:noProof/>
            <w:color w:val="000000"/>
            <w:spacing w:val="48"/>
            <w:lang w:val="es-ES"/>
          </w:rPr>
          <w:delText xml:space="preserve"> </w:delText>
        </w:r>
        <w:r w:rsidR="00B2149B" w:rsidRPr="00E31343" w:rsidDel="00B2149B">
          <w:rPr>
            <w:rFonts w:ascii="Arial" w:hAnsi="Arial" w:cs="Arial"/>
            <w:noProof/>
            <w:color w:val="000000"/>
            <w:lang w:val="es-ES"/>
          </w:rPr>
          <w:delText>agentes</w:delText>
        </w:r>
      </w:del>
      <w:ins w:id="28" w:author="Autor">
        <w:r w:rsidR="00B2149B" w:rsidRPr="00E31343">
          <w:rPr>
            <w:rFonts w:ascii="Arial" w:hAnsi="Arial" w:cs="Arial"/>
            <w:noProof/>
            <w:color w:val="000000"/>
            <w:lang w:val="es-ES"/>
          </w:rPr>
          <w:t xml:space="preserve"> sujetos</w:t>
        </w:r>
      </w:ins>
      <w:r w:rsidRPr="00E31343">
        <w:rPr>
          <w:rFonts w:ascii="Arial" w:hAnsi="Arial" w:cs="Arial"/>
          <w:noProof/>
          <w:color w:val="000000"/>
          <w:lang w:val="es-ES"/>
        </w:rPr>
        <w:t>.</w:t>
      </w:r>
    </w:p>
    <w:p w14:paraId="3F5E9F90" w14:textId="7D0DBCF9" w:rsidR="00301179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Lo</w:t>
      </w:r>
      <w:r w:rsidR="00053D22" w:rsidRPr="00E31343">
        <w:rPr>
          <w:rFonts w:ascii="Arial" w:hAnsi="Arial" w:cs="Arial"/>
          <w:noProof/>
          <w:color w:val="000000"/>
          <w:lang w:val="es-ES"/>
        </w:rPr>
        <w:t xml:space="preserve">s </w:t>
      </w:r>
      <w:del w:id="29" w:author="Autor">
        <w:r w:rsidR="00053D22" w:rsidRPr="00E31343" w:rsidDel="00053D22">
          <w:rPr>
            <w:rFonts w:ascii="Arial" w:hAnsi="Arial" w:cs="Arial"/>
            <w:noProof/>
            <w:color w:val="000000"/>
            <w:lang w:val="es-ES"/>
          </w:rPr>
          <w:delText>agentes</w:delText>
        </w:r>
      </w:del>
      <w:ins w:id="30" w:author="Autor">
        <w:r w:rsidR="00053D22" w:rsidRPr="00E31343">
          <w:rPr>
            <w:rFonts w:ascii="Arial" w:hAnsi="Arial" w:cs="Arial"/>
            <w:noProof/>
            <w:color w:val="000000"/>
            <w:lang w:val="es-ES"/>
          </w:rPr>
          <w:t xml:space="preserve"> sujetos</w:t>
        </w:r>
      </w:ins>
      <w:r w:rsidR="00053D22"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comunicarán al operador del sistema, tan pronto como sea posible, cualquier incidencia que pueda afectar a la programación de la cobertura en particular y a la operación del sistema en general.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5AA02C89" w14:textId="0D22314D" w:rsidR="00053D22" w:rsidRPr="00E31343" w:rsidRDefault="00053D22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lang w:val="es-ES"/>
        </w:rPr>
        <w:t xml:space="preserve">El operador del sistema comunicará a los </w:t>
      </w:r>
      <w:del w:id="31" w:author="Autor">
        <w:r w:rsidRPr="00E31343" w:rsidDel="00053D22">
          <w:rPr>
            <w:rFonts w:ascii="Arial" w:hAnsi="Arial" w:cs="Arial"/>
            <w:noProof/>
            <w:lang w:val="es-ES"/>
          </w:rPr>
          <w:delText xml:space="preserve">productores </w:delText>
        </w:r>
      </w:del>
      <w:ins w:id="32" w:author="Autor">
        <w:r w:rsidRPr="00E31343">
          <w:rPr>
            <w:rFonts w:ascii="Arial" w:hAnsi="Arial" w:cs="Arial"/>
            <w:noProof/>
            <w:lang w:val="es-ES"/>
          </w:rPr>
          <w:t xml:space="preserve">sujetos </w:t>
        </w:r>
      </w:ins>
      <w:r w:rsidRPr="00E31343">
        <w:rPr>
          <w:rFonts w:ascii="Arial" w:hAnsi="Arial" w:cs="Arial"/>
          <w:noProof/>
          <w:lang w:val="es-ES"/>
        </w:rPr>
        <w:t>afectados</w:t>
      </w:r>
      <w:ins w:id="33" w:author="Autor">
        <w:r w:rsidRPr="00E31343">
          <w:rPr>
            <w:rFonts w:ascii="Arial" w:hAnsi="Arial" w:cs="Arial"/>
            <w:noProof/>
            <w:lang w:val="es-ES"/>
          </w:rPr>
          <w:t>, con la mayor antelación posible,</w:t>
        </w:r>
      </w:ins>
      <w:r w:rsidRPr="00E31343">
        <w:rPr>
          <w:rFonts w:ascii="Arial" w:hAnsi="Arial" w:cs="Arial"/>
          <w:noProof/>
          <w:lang w:val="es-ES"/>
        </w:rPr>
        <w:t xml:space="preserve"> las</w:t>
      </w:r>
      <w:del w:id="34" w:author="Autor">
        <w:r w:rsidRPr="00E31343" w:rsidDel="00053D22">
          <w:rPr>
            <w:rFonts w:ascii="Arial" w:hAnsi="Arial" w:cs="Arial"/>
            <w:noProof/>
            <w:lang w:val="es-ES"/>
          </w:rPr>
          <w:delText xml:space="preserve"> asignaciones de reserva terciaria realizadas quince minutos antes del cambio de hora</w:delText>
        </w:r>
      </w:del>
      <w:ins w:id="35" w:author="Autor">
        <w:r w:rsidRPr="00E31343">
          <w:rPr>
            <w:rFonts w:ascii="Arial" w:hAnsi="Arial" w:cs="Arial"/>
            <w:noProof/>
            <w:lang w:val="es-ES"/>
          </w:rPr>
          <w:t xml:space="preserve"> modificaciones de programa de sus instalaciones que resulten de las nuevas asignaciones de reserva secundaria y terciaria</w:t>
        </w:r>
      </w:ins>
      <w:r w:rsidRPr="00E31343">
        <w:rPr>
          <w:rFonts w:ascii="Arial" w:hAnsi="Arial" w:cs="Arial"/>
          <w:noProof/>
          <w:lang w:val="es-ES"/>
        </w:rPr>
        <w:t>.</w:t>
      </w:r>
    </w:p>
    <w:p w14:paraId="1317AA13" w14:textId="262138FE" w:rsidR="00053D22" w:rsidRPr="00E31343" w:rsidDel="00053D22" w:rsidRDefault="00053D22" w:rsidP="00E31343">
      <w:pPr>
        <w:spacing w:line="240" w:lineRule="exact"/>
        <w:ind w:left="696" w:right="67"/>
        <w:jc w:val="both"/>
        <w:rPr>
          <w:del w:id="36" w:author="Autor"/>
          <w:rFonts w:ascii="Arial" w:hAnsi="Arial" w:cs="Arial"/>
          <w:noProof/>
          <w:lang w:val="es-ES"/>
        </w:rPr>
      </w:pPr>
      <w:del w:id="37" w:author="Autor">
        <w:r w:rsidRPr="00E31343" w:rsidDel="00053D22">
          <w:rPr>
            <w:rFonts w:ascii="Arial" w:hAnsi="Arial" w:cs="Arial"/>
            <w:noProof/>
            <w:lang w:val="es-ES"/>
          </w:rPr>
          <w:delText>Asimismo, para las asignaciones de reserva terciaria que no comprendan periodos horarios completos, el operador del sistema transmitirá a los agentes a la mayor brevedad posible las instrucciones que se requieran para la programación de la cobertura y la resolución de restricciones técnicas.</w:delText>
        </w:r>
      </w:del>
    </w:p>
    <w:p w14:paraId="33CA6195" w14:textId="571BFEFD" w:rsidR="00301179" w:rsidRPr="00E31343" w:rsidRDefault="00D3248B" w:rsidP="00E31343">
      <w:pPr>
        <w:spacing w:line="240" w:lineRule="exact"/>
        <w:ind w:left="696" w:right="67"/>
        <w:jc w:val="both"/>
        <w:rPr>
          <w:ins w:id="38" w:author="Autor"/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El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intercambio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información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se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realizará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mediante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un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sistema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telecomunicaciones redundante que posibilite el tratamiento informático de la misma.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681205B3" w14:textId="77777777" w:rsidR="00CB6856" w:rsidRPr="00E31343" w:rsidRDefault="00CB6856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</w:p>
    <w:p w14:paraId="760E6066" w14:textId="77777777" w:rsidR="00937DDA" w:rsidRPr="00E31343" w:rsidRDefault="00D3248B" w:rsidP="00E31343">
      <w:pPr>
        <w:spacing w:line="240" w:lineRule="exact"/>
        <w:ind w:right="67"/>
        <w:jc w:val="both"/>
        <w:rPr>
          <w:rFonts w:ascii="Arial" w:hAnsi="Arial" w:cs="Arial"/>
          <w:noProof/>
          <w:color w:val="000000"/>
          <w:spacing w:val="-5"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6.</w:t>
      </w:r>
      <w:r w:rsidRPr="00E31343">
        <w:rPr>
          <w:rFonts w:ascii="Arial" w:hAnsi="Arial" w:cs="Arial"/>
          <w:noProof/>
          <w:color w:val="000000"/>
          <w:spacing w:val="14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Mecanismo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excepcional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resolución.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</w:p>
    <w:p w14:paraId="20953001" w14:textId="08504179" w:rsidR="005807C8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En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el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caso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en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que,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por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razones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urgencia o por indisponibilidad de los sistemas informáticos u otra causa justificada, no sea posible resolver un desvío o una restricción técnica mediante los mecanismos previstos en este procedimiento, el operador del sistema podrá adoptar las decisiones de operación que resulten</w:t>
      </w:r>
      <w:r w:rsidRPr="00E31343">
        <w:rPr>
          <w:rFonts w:ascii="Arial" w:hAnsi="Arial" w:cs="Arial"/>
          <w:noProof/>
          <w:color w:val="000000"/>
          <w:spacing w:val="2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necesarias</w:t>
      </w:r>
      <w:r w:rsidRPr="00E31343">
        <w:rPr>
          <w:rFonts w:ascii="Arial" w:hAnsi="Arial" w:cs="Arial"/>
          <w:noProof/>
          <w:color w:val="000000"/>
          <w:spacing w:val="2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para</w:t>
      </w:r>
      <w:r w:rsidRPr="00E31343">
        <w:rPr>
          <w:rFonts w:ascii="Arial" w:hAnsi="Arial" w:cs="Arial"/>
          <w:noProof/>
          <w:color w:val="000000"/>
          <w:spacing w:val="2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garantizar</w:t>
      </w:r>
      <w:r w:rsidRPr="00E31343">
        <w:rPr>
          <w:rFonts w:ascii="Arial" w:hAnsi="Arial" w:cs="Arial"/>
          <w:noProof/>
          <w:color w:val="000000"/>
          <w:spacing w:val="2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el</w:t>
      </w:r>
      <w:r w:rsidRPr="00E31343">
        <w:rPr>
          <w:rFonts w:ascii="Arial" w:hAnsi="Arial" w:cs="Arial"/>
          <w:noProof/>
          <w:color w:val="000000"/>
          <w:spacing w:val="2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suministro</w:t>
      </w:r>
      <w:r w:rsidRPr="00E31343">
        <w:rPr>
          <w:rFonts w:ascii="Arial" w:hAnsi="Arial" w:cs="Arial"/>
          <w:noProof/>
          <w:color w:val="000000"/>
          <w:spacing w:val="2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</w:t>
      </w:r>
      <w:r w:rsidRPr="00E31343">
        <w:rPr>
          <w:rFonts w:ascii="Arial" w:hAnsi="Arial" w:cs="Arial"/>
          <w:noProof/>
          <w:color w:val="000000"/>
          <w:spacing w:val="2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su</w:t>
      </w:r>
      <w:r w:rsidRPr="00E31343">
        <w:rPr>
          <w:rFonts w:ascii="Arial" w:hAnsi="Arial" w:cs="Arial"/>
          <w:noProof/>
          <w:color w:val="000000"/>
          <w:spacing w:val="2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prestación</w:t>
      </w:r>
      <w:r w:rsidRPr="00E31343">
        <w:rPr>
          <w:rFonts w:ascii="Arial" w:hAnsi="Arial" w:cs="Arial"/>
          <w:noProof/>
          <w:color w:val="000000"/>
          <w:spacing w:val="2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en</w:t>
      </w:r>
      <w:r w:rsidRPr="00E31343">
        <w:rPr>
          <w:rFonts w:ascii="Arial" w:hAnsi="Arial" w:cs="Arial"/>
          <w:noProof/>
          <w:color w:val="000000"/>
          <w:spacing w:val="2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condiciones</w:t>
      </w:r>
      <w:r w:rsidRPr="00E31343">
        <w:rPr>
          <w:rFonts w:ascii="Arial" w:hAnsi="Arial" w:cs="Arial"/>
          <w:noProof/>
          <w:color w:val="000000"/>
          <w:spacing w:val="2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 seguridad</w:t>
      </w:r>
      <w:r w:rsidRPr="00E31343">
        <w:rPr>
          <w:rFonts w:ascii="Arial" w:hAnsi="Arial" w:cs="Arial"/>
          <w:noProof/>
          <w:color w:val="000000"/>
          <w:spacing w:val="3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al</w:t>
      </w:r>
      <w:r w:rsidRPr="00E31343">
        <w:rPr>
          <w:rFonts w:ascii="Arial" w:hAnsi="Arial" w:cs="Arial"/>
          <w:noProof/>
          <w:color w:val="000000"/>
          <w:spacing w:val="3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menor</w:t>
      </w:r>
      <w:r w:rsidRPr="00E31343">
        <w:rPr>
          <w:rFonts w:ascii="Arial" w:hAnsi="Arial" w:cs="Arial"/>
          <w:noProof/>
          <w:color w:val="000000"/>
          <w:spacing w:val="3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coste</w:t>
      </w:r>
      <w:r w:rsidRPr="00E31343">
        <w:rPr>
          <w:rFonts w:ascii="Arial" w:hAnsi="Arial" w:cs="Arial"/>
          <w:noProof/>
          <w:color w:val="000000"/>
          <w:spacing w:val="3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posible.</w:t>
      </w:r>
      <w:r w:rsidRPr="00E31343">
        <w:rPr>
          <w:rFonts w:ascii="Arial" w:hAnsi="Arial" w:cs="Arial"/>
          <w:noProof/>
          <w:color w:val="000000"/>
          <w:spacing w:val="3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17"/>
          <w:lang w:val="es-ES"/>
        </w:rPr>
        <w:t>T</w:t>
      </w:r>
      <w:r w:rsidRPr="00E31343">
        <w:rPr>
          <w:rFonts w:ascii="Arial" w:hAnsi="Arial" w:cs="Arial"/>
          <w:noProof/>
          <w:color w:val="000000"/>
          <w:lang w:val="es-ES"/>
        </w:rPr>
        <w:t>ales</w:t>
      </w:r>
      <w:r w:rsidRPr="00E31343">
        <w:rPr>
          <w:rFonts w:ascii="Arial" w:hAnsi="Arial" w:cs="Arial"/>
          <w:noProof/>
          <w:color w:val="000000"/>
          <w:spacing w:val="3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decisiones</w:t>
      </w:r>
      <w:r w:rsidRPr="00E31343">
        <w:rPr>
          <w:rFonts w:ascii="Arial" w:hAnsi="Arial" w:cs="Arial"/>
          <w:noProof/>
          <w:color w:val="000000"/>
          <w:spacing w:val="3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deberán</w:t>
      </w:r>
      <w:r w:rsidRPr="00E31343">
        <w:rPr>
          <w:rFonts w:ascii="Arial" w:hAnsi="Arial" w:cs="Arial"/>
          <w:noProof/>
          <w:color w:val="000000"/>
          <w:spacing w:val="3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ser</w:t>
      </w:r>
      <w:r w:rsidRPr="00E31343">
        <w:rPr>
          <w:rFonts w:ascii="Arial" w:hAnsi="Arial" w:cs="Arial"/>
          <w:noProof/>
          <w:color w:val="000000"/>
          <w:spacing w:val="3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comunicadas</w:t>
      </w:r>
      <w:r w:rsidRPr="00E31343">
        <w:rPr>
          <w:rFonts w:ascii="Arial" w:hAnsi="Arial" w:cs="Arial"/>
          <w:noProof/>
          <w:color w:val="000000"/>
          <w:spacing w:val="3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</w:t>
      </w:r>
      <w:r w:rsidRPr="00E31343">
        <w:rPr>
          <w:rFonts w:ascii="Arial" w:hAnsi="Arial" w:cs="Arial"/>
          <w:noProof/>
          <w:color w:val="000000"/>
          <w:spacing w:val="3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 Administración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competente,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lo</w:t>
      </w:r>
      <w:r w:rsidR="00053D22" w:rsidRPr="00E31343">
        <w:rPr>
          <w:rFonts w:ascii="Arial" w:hAnsi="Arial" w:cs="Arial"/>
          <w:noProof/>
          <w:color w:val="000000"/>
          <w:lang w:val="es-ES"/>
        </w:rPr>
        <w:t xml:space="preserve">s </w:t>
      </w:r>
      <w:del w:id="39" w:author="Autor">
        <w:r w:rsidR="00053D22" w:rsidRPr="00E31343" w:rsidDel="00053D22">
          <w:rPr>
            <w:rFonts w:ascii="Arial" w:hAnsi="Arial" w:cs="Arial"/>
            <w:noProof/>
            <w:color w:val="000000"/>
            <w:lang w:val="es-ES"/>
          </w:rPr>
          <w:delText xml:space="preserve">agentes </w:delText>
        </w:r>
      </w:del>
      <w:ins w:id="40" w:author="Autor">
        <w:r w:rsidR="00053D22" w:rsidRPr="00E31343">
          <w:rPr>
            <w:rFonts w:ascii="Arial" w:hAnsi="Arial" w:cs="Arial"/>
            <w:noProof/>
            <w:color w:val="000000"/>
            <w:lang w:val="es-ES"/>
          </w:rPr>
          <w:t xml:space="preserve">sujetos </w:t>
        </w:r>
      </w:ins>
      <w:r w:rsidRPr="00E31343">
        <w:rPr>
          <w:rFonts w:ascii="Arial" w:hAnsi="Arial" w:cs="Arial"/>
          <w:noProof/>
          <w:color w:val="000000"/>
          <w:lang w:val="es-ES"/>
        </w:rPr>
        <w:t>afectados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Comisión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Nacional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los Mercados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Competencia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en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el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plazo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un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lastRenderedPageBreak/>
        <w:t>mes,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debiendo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hacerse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en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dicha comunicación</w:t>
      </w:r>
      <w:r w:rsidRPr="00E31343">
        <w:rPr>
          <w:rFonts w:ascii="Arial" w:hAnsi="Arial" w:cs="Arial"/>
          <w:noProof/>
          <w:color w:val="000000"/>
          <w:spacing w:val="-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referencia</w:t>
      </w:r>
      <w:r w:rsidRPr="00E31343">
        <w:rPr>
          <w:rFonts w:ascii="Arial" w:hAnsi="Arial" w:cs="Arial"/>
          <w:noProof/>
          <w:color w:val="000000"/>
          <w:spacing w:val="-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expresa</w:t>
      </w:r>
      <w:r w:rsidRPr="00E31343">
        <w:rPr>
          <w:rFonts w:ascii="Arial" w:hAnsi="Arial" w:cs="Arial"/>
          <w:noProof/>
          <w:color w:val="000000"/>
          <w:spacing w:val="-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tanto</w:t>
      </w:r>
      <w:r w:rsidRPr="00E31343">
        <w:rPr>
          <w:rFonts w:ascii="Arial" w:hAnsi="Arial" w:cs="Arial"/>
          <w:noProof/>
          <w:color w:val="000000"/>
          <w:spacing w:val="-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</w:t>
      </w:r>
      <w:r w:rsidRPr="00E31343">
        <w:rPr>
          <w:rFonts w:ascii="Arial" w:hAnsi="Arial" w:cs="Arial"/>
          <w:noProof/>
          <w:color w:val="000000"/>
          <w:spacing w:val="-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las</w:t>
      </w:r>
      <w:r w:rsidRPr="00E31343">
        <w:rPr>
          <w:rFonts w:ascii="Arial" w:hAnsi="Arial" w:cs="Arial"/>
          <w:noProof/>
          <w:color w:val="000000"/>
          <w:spacing w:val="-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causas</w:t>
      </w:r>
      <w:r w:rsidRPr="00E31343">
        <w:rPr>
          <w:rFonts w:ascii="Arial" w:hAnsi="Arial" w:cs="Arial"/>
          <w:noProof/>
          <w:color w:val="000000"/>
          <w:spacing w:val="-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que</w:t>
      </w:r>
      <w:r w:rsidRPr="00E31343">
        <w:rPr>
          <w:rFonts w:ascii="Arial" w:hAnsi="Arial" w:cs="Arial"/>
          <w:noProof/>
          <w:color w:val="000000"/>
          <w:spacing w:val="-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originaron</w:t>
      </w:r>
      <w:r w:rsidRPr="00E31343">
        <w:rPr>
          <w:rFonts w:ascii="Arial" w:hAnsi="Arial" w:cs="Arial"/>
          <w:noProof/>
          <w:color w:val="000000"/>
          <w:spacing w:val="-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</w:t>
      </w:r>
      <w:r w:rsidRPr="00E31343">
        <w:rPr>
          <w:rFonts w:ascii="Arial" w:hAnsi="Arial" w:cs="Arial"/>
          <w:noProof/>
          <w:color w:val="000000"/>
          <w:spacing w:val="-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situación</w:t>
      </w:r>
      <w:r w:rsidRPr="00E31343">
        <w:rPr>
          <w:rFonts w:ascii="Arial" w:hAnsi="Arial" w:cs="Arial"/>
          <w:noProof/>
          <w:color w:val="000000"/>
          <w:spacing w:val="-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excepcional, como</w:t>
      </w:r>
      <w:r w:rsidRPr="00E31343">
        <w:rPr>
          <w:rFonts w:ascii="Arial" w:hAnsi="Arial" w:cs="Arial"/>
          <w:noProof/>
          <w:color w:val="000000"/>
          <w:spacing w:val="2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</w:t>
      </w:r>
      <w:r w:rsidRPr="00E31343">
        <w:rPr>
          <w:rFonts w:ascii="Arial" w:hAnsi="Arial" w:cs="Arial"/>
          <w:noProof/>
          <w:color w:val="000000"/>
          <w:spacing w:val="2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las</w:t>
      </w:r>
      <w:r w:rsidRPr="00E31343">
        <w:rPr>
          <w:rFonts w:ascii="Arial" w:hAnsi="Arial" w:cs="Arial"/>
          <w:noProof/>
          <w:color w:val="000000"/>
          <w:spacing w:val="2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razones</w:t>
      </w:r>
      <w:r w:rsidRPr="00E31343">
        <w:rPr>
          <w:rFonts w:ascii="Arial" w:hAnsi="Arial" w:cs="Arial"/>
          <w:noProof/>
          <w:color w:val="000000"/>
          <w:spacing w:val="2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</w:t>
      </w:r>
      <w:r w:rsidRPr="00E31343">
        <w:rPr>
          <w:rFonts w:ascii="Arial" w:hAnsi="Arial" w:cs="Arial"/>
          <w:noProof/>
          <w:color w:val="000000"/>
          <w:spacing w:val="2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prioridades</w:t>
      </w:r>
      <w:r w:rsidRPr="00E31343">
        <w:rPr>
          <w:rFonts w:ascii="Arial" w:hAnsi="Arial" w:cs="Arial"/>
          <w:noProof/>
          <w:color w:val="000000"/>
          <w:spacing w:val="2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tenidas</w:t>
      </w:r>
      <w:r w:rsidRPr="00E31343">
        <w:rPr>
          <w:rFonts w:ascii="Arial" w:hAnsi="Arial" w:cs="Arial"/>
          <w:noProof/>
          <w:color w:val="000000"/>
          <w:spacing w:val="2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en</w:t>
      </w:r>
      <w:r w:rsidRPr="00E31343">
        <w:rPr>
          <w:rFonts w:ascii="Arial" w:hAnsi="Arial" w:cs="Arial"/>
          <w:noProof/>
          <w:color w:val="000000"/>
          <w:spacing w:val="2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cuenta</w:t>
      </w:r>
      <w:r w:rsidRPr="00E31343">
        <w:rPr>
          <w:rFonts w:ascii="Arial" w:hAnsi="Arial" w:cs="Arial"/>
          <w:noProof/>
          <w:color w:val="000000"/>
          <w:spacing w:val="2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para</w:t>
      </w:r>
      <w:r w:rsidRPr="00E31343">
        <w:rPr>
          <w:rFonts w:ascii="Arial" w:hAnsi="Arial" w:cs="Arial"/>
          <w:noProof/>
          <w:color w:val="000000"/>
          <w:spacing w:val="2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</w:t>
      </w:r>
      <w:r w:rsidRPr="00E31343">
        <w:rPr>
          <w:rFonts w:ascii="Arial" w:hAnsi="Arial" w:cs="Arial"/>
          <w:noProof/>
          <w:color w:val="000000"/>
          <w:spacing w:val="2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adopción</w:t>
      </w:r>
      <w:r w:rsidRPr="00E31343">
        <w:rPr>
          <w:rFonts w:ascii="Arial" w:hAnsi="Arial" w:cs="Arial"/>
          <w:noProof/>
          <w:color w:val="000000"/>
          <w:spacing w:val="2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2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</w:t>
      </w:r>
      <w:r w:rsidRPr="00E31343">
        <w:rPr>
          <w:rFonts w:ascii="Arial" w:hAnsi="Arial" w:cs="Arial"/>
          <w:noProof/>
          <w:color w:val="000000"/>
          <w:spacing w:val="2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concreta decisión.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165F4F16" w14:textId="77777777" w:rsidR="005807C8" w:rsidRPr="00E31343" w:rsidRDefault="005807C8" w:rsidP="00507851">
      <w:pPr>
        <w:ind w:right="67"/>
        <w:rPr>
          <w:rFonts w:ascii="Arial" w:hAnsi="Arial" w:cs="Arial"/>
          <w:noProof/>
          <w:lang w:val="es-ES"/>
        </w:rPr>
      </w:pPr>
    </w:p>
    <w:sectPr w:rsidR="005807C8" w:rsidRPr="00E31343" w:rsidSect="00E31343">
      <w:type w:val="continuous"/>
      <w:pgSz w:w="11915" w:h="16847"/>
      <w:pgMar w:top="1417" w:right="1701" w:bottom="1417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48FF55" w14:textId="77777777" w:rsidR="00950D05" w:rsidRDefault="00950D05" w:rsidP="00D3248B">
      <w:r>
        <w:separator/>
      </w:r>
    </w:p>
  </w:endnote>
  <w:endnote w:type="continuationSeparator" w:id="0">
    <w:p w14:paraId="3A8E1017" w14:textId="77777777" w:rsidR="00950D05" w:rsidRDefault="00950D05" w:rsidP="00D3248B">
      <w:r>
        <w:continuationSeparator/>
      </w:r>
    </w:p>
  </w:endnote>
  <w:endnote w:type="continuationNotice" w:id="1">
    <w:p w14:paraId="2879E6A1" w14:textId="77777777" w:rsidR="00950D05" w:rsidRDefault="00950D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F72C70" w14:textId="77777777" w:rsidR="00950D05" w:rsidRDefault="00950D05" w:rsidP="00D3248B">
      <w:r>
        <w:separator/>
      </w:r>
    </w:p>
  </w:footnote>
  <w:footnote w:type="continuationSeparator" w:id="0">
    <w:p w14:paraId="53A707EC" w14:textId="77777777" w:rsidR="00950D05" w:rsidRDefault="00950D05" w:rsidP="00D3248B">
      <w:r>
        <w:continuationSeparator/>
      </w:r>
    </w:p>
  </w:footnote>
  <w:footnote w:type="continuationNotice" w:id="1">
    <w:p w14:paraId="5E9B6AFB" w14:textId="77777777" w:rsidR="00950D05" w:rsidRDefault="00950D0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8A6A61"/>
    <w:multiLevelType w:val="hybridMultilevel"/>
    <w:tmpl w:val="AF8AB928"/>
    <w:lvl w:ilvl="0" w:tplc="4D8A276C">
      <w:start w:val="1"/>
      <w:numFmt w:val="upperRoman"/>
      <w:lvlText w:val="%1."/>
      <w:lvlJc w:val="left"/>
      <w:pPr>
        <w:ind w:left="3163" w:hanging="144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03" w:hanging="360"/>
      </w:pPr>
    </w:lvl>
    <w:lvl w:ilvl="2" w:tplc="0C0A001B" w:tentative="1">
      <w:start w:val="1"/>
      <w:numFmt w:val="lowerRoman"/>
      <w:lvlText w:val="%3."/>
      <w:lvlJc w:val="right"/>
      <w:pPr>
        <w:ind w:left="3523" w:hanging="180"/>
      </w:pPr>
    </w:lvl>
    <w:lvl w:ilvl="3" w:tplc="0C0A000F" w:tentative="1">
      <w:start w:val="1"/>
      <w:numFmt w:val="decimal"/>
      <w:lvlText w:val="%4."/>
      <w:lvlJc w:val="left"/>
      <w:pPr>
        <w:ind w:left="4243" w:hanging="360"/>
      </w:pPr>
    </w:lvl>
    <w:lvl w:ilvl="4" w:tplc="0C0A0019" w:tentative="1">
      <w:start w:val="1"/>
      <w:numFmt w:val="lowerLetter"/>
      <w:lvlText w:val="%5."/>
      <w:lvlJc w:val="left"/>
      <w:pPr>
        <w:ind w:left="4963" w:hanging="360"/>
      </w:pPr>
    </w:lvl>
    <w:lvl w:ilvl="5" w:tplc="0C0A001B" w:tentative="1">
      <w:start w:val="1"/>
      <w:numFmt w:val="lowerRoman"/>
      <w:lvlText w:val="%6."/>
      <w:lvlJc w:val="right"/>
      <w:pPr>
        <w:ind w:left="5683" w:hanging="180"/>
      </w:pPr>
    </w:lvl>
    <w:lvl w:ilvl="6" w:tplc="0C0A000F" w:tentative="1">
      <w:start w:val="1"/>
      <w:numFmt w:val="decimal"/>
      <w:lvlText w:val="%7."/>
      <w:lvlJc w:val="left"/>
      <w:pPr>
        <w:ind w:left="6403" w:hanging="360"/>
      </w:pPr>
    </w:lvl>
    <w:lvl w:ilvl="7" w:tplc="0C0A0019" w:tentative="1">
      <w:start w:val="1"/>
      <w:numFmt w:val="lowerLetter"/>
      <w:lvlText w:val="%8."/>
      <w:lvlJc w:val="left"/>
      <w:pPr>
        <w:ind w:left="7123" w:hanging="360"/>
      </w:pPr>
    </w:lvl>
    <w:lvl w:ilvl="8" w:tplc="0C0A001B" w:tentative="1">
      <w:start w:val="1"/>
      <w:numFmt w:val="lowerRoman"/>
      <w:lvlText w:val="%9."/>
      <w:lvlJc w:val="right"/>
      <w:pPr>
        <w:ind w:left="7843" w:hanging="180"/>
      </w:pPr>
    </w:lvl>
  </w:abstractNum>
  <w:abstractNum w:abstractNumId="1" w15:restartNumberingAfterBreak="0">
    <w:nsid w:val="38A9633E"/>
    <w:multiLevelType w:val="hybridMultilevel"/>
    <w:tmpl w:val="3B64E37C"/>
    <w:lvl w:ilvl="0" w:tplc="D54C83D6">
      <w:start w:val="1"/>
      <w:numFmt w:val="decimal"/>
      <w:lvlText w:val="%1."/>
      <w:lvlJc w:val="left"/>
      <w:pPr>
        <w:ind w:left="182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44" w:hanging="360"/>
      </w:pPr>
    </w:lvl>
    <w:lvl w:ilvl="2" w:tplc="0C0A001B" w:tentative="1">
      <w:start w:val="1"/>
      <w:numFmt w:val="lowerRoman"/>
      <w:lvlText w:val="%3."/>
      <w:lvlJc w:val="right"/>
      <w:pPr>
        <w:ind w:left="3264" w:hanging="180"/>
      </w:pPr>
    </w:lvl>
    <w:lvl w:ilvl="3" w:tplc="0C0A000F" w:tentative="1">
      <w:start w:val="1"/>
      <w:numFmt w:val="decimal"/>
      <w:lvlText w:val="%4."/>
      <w:lvlJc w:val="left"/>
      <w:pPr>
        <w:ind w:left="3984" w:hanging="360"/>
      </w:pPr>
    </w:lvl>
    <w:lvl w:ilvl="4" w:tplc="0C0A0019" w:tentative="1">
      <w:start w:val="1"/>
      <w:numFmt w:val="lowerLetter"/>
      <w:lvlText w:val="%5."/>
      <w:lvlJc w:val="left"/>
      <w:pPr>
        <w:ind w:left="4704" w:hanging="360"/>
      </w:pPr>
    </w:lvl>
    <w:lvl w:ilvl="5" w:tplc="0C0A001B" w:tentative="1">
      <w:start w:val="1"/>
      <w:numFmt w:val="lowerRoman"/>
      <w:lvlText w:val="%6."/>
      <w:lvlJc w:val="right"/>
      <w:pPr>
        <w:ind w:left="5424" w:hanging="180"/>
      </w:pPr>
    </w:lvl>
    <w:lvl w:ilvl="6" w:tplc="0C0A000F" w:tentative="1">
      <w:start w:val="1"/>
      <w:numFmt w:val="decimal"/>
      <w:lvlText w:val="%7."/>
      <w:lvlJc w:val="left"/>
      <w:pPr>
        <w:ind w:left="6144" w:hanging="360"/>
      </w:pPr>
    </w:lvl>
    <w:lvl w:ilvl="7" w:tplc="0C0A0019" w:tentative="1">
      <w:start w:val="1"/>
      <w:numFmt w:val="lowerLetter"/>
      <w:lvlText w:val="%8."/>
      <w:lvlJc w:val="left"/>
      <w:pPr>
        <w:ind w:left="6864" w:hanging="360"/>
      </w:pPr>
    </w:lvl>
    <w:lvl w:ilvl="8" w:tplc="0C0A001B" w:tentative="1">
      <w:start w:val="1"/>
      <w:numFmt w:val="lowerRoman"/>
      <w:lvlText w:val="%9."/>
      <w:lvlJc w:val="right"/>
      <w:pPr>
        <w:ind w:left="7584" w:hanging="180"/>
      </w:pPr>
    </w:lvl>
  </w:abstractNum>
  <w:abstractNum w:abstractNumId="2" w15:restartNumberingAfterBreak="0">
    <w:nsid w:val="485E72B7"/>
    <w:multiLevelType w:val="hybridMultilevel"/>
    <w:tmpl w:val="9CC25F1A"/>
    <w:lvl w:ilvl="0" w:tplc="E0D2858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E777E05"/>
    <w:multiLevelType w:val="hybridMultilevel"/>
    <w:tmpl w:val="39BAFDF8"/>
    <w:lvl w:ilvl="0" w:tplc="0A6E85DE">
      <w:start w:val="2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E7D"/>
    <w:rsid w:val="00026BF2"/>
    <w:rsid w:val="00040401"/>
    <w:rsid w:val="00053D22"/>
    <w:rsid w:val="00060F3D"/>
    <w:rsid w:val="000622E0"/>
    <w:rsid w:val="000775F6"/>
    <w:rsid w:val="00096308"/>
    <w:rsid w:val="000A759B"/>
    <w:rsid w:val="000D74F0"/>
    <w:rsid w:val="00117587"/>
    <w:rsid w:val="0014220F"/>
    <w:rsid w:val="00160B93"/>
    <w:rsid w:val="00162530"/>
    <w:rsid w:val="001901F4"/>
    <w:rsid w:val="00191C7D"/>
    <w:rsid w:val="00192531"/>
    <w:rsid w:val="00206599"/>
    <w:rsid w:val="0022130C"/>
    <w:rsid w:val="00226B07"/>
    <w:rsid w:val="002337D9"/>
    <w:rsid w:val="002571FB"/>
    <w:rsid w:val="002906BF"/>
    <w:rsid w:val="00291B8C"/>
    <w:rsid w:val="002A7F92"/>
    <w:rsid w:val="002F6214"/>
    <w:rsid w:val="00301179"/>
    <w:rsid w:val="00323E11"/>
    <w:rsid w:val="00340018"/>
    <w:rsid w:val="0035321A"/>
    <w:rsid w:val="0035566A"/>
    <w:rsid w:val="003668C1"/>
    <w:rsid w:val="00372099"/>
    <w:rsid w:val="00392054"/>
    <w:rsid w:val="00405823"/>
    <w:rsid w:val="00422AA1"/>
    <w:rsid w:val="00422DDB"/>
    <w:rsid w:val="00426815"/>
    <w:rsid w:val="00486759"/>
    <w:rsid w:val="004A59A2"/>
    <w:rsid w:val="004C5E90"/>
    <w:rsid w:val="004E2973"/>
    <w:rsid w:val="004F0037"/>
    <w:rsid w:val="00507851"/>
    <w:rsid w:val="005140F8"/>
    <w:rsid w:val="00524C3E"/>
    <w:rsid w:val="00542AD8"/>
    <w:rsid w:val="00544325"/>
    <w:rsid w:val="0054634C"/>
    <w:rsid w:val="00556F21"/>
    <w:rsid w:val="0056374A"/>
    <w:rsid w:val="0057442E"/>
    <w:rsid w:val="005807C8"/>
    <w:rsid w:val="00584806"/>
    <w:rsid w:val="00586B23"/>
    <w:rsid w:val="0059027C"/>
    <w:rsid w:val="00594262"/>
    <w:rsid w:val="005A7197"/>
    <w:rsid w:val="0060459D"/>
    <w:rsid w:val="00642C83"/>
    <w:rsid w:val="00647370"/>
    <w:rsid w:val="006B6DF5"/>
    <w:rsid w:val="006C6A0F"/>
    <w:rsid w:val="006E2AF1"/>
    <w:rsid w:val="006E44F2"/>
    <w:rsid w:val="007136F1"/>
    <w:rsid w:val="0079635E"/>
    <w:rsid w:val="007C224E"/>
    <w:rsid w:val="007C615A"/>
    <w:rsid w:val="00803CCC"/>
    <w:rsid w:val="008451A3"/>
    <w:rsid w:val="00856E78"/>
    <w:rsid w:val="00856F03"/>
    <w:rsid w:val="0086037B"/>
    <w:rsid w:val="00866D7B"/>
    <w:rsid w:val="008860B7"/>
    <w:rsid w:val="008B4922"/>
    <w:rsid w:val="00902961"/>
    <w:rsid w:val="00906358"/>
    <w:rsid w:val="00931458"/>
    <w:rsid w:val="00935E7D"/>
    <w:rsid w:val="00937DDA"/>
    <w:rsid w:val="00950D05"/>
    <w:rsid w:val="00967B4D"/>
    <w:rsid w:val="009824D1"/>
    <w:rsid w:val="009B1F56"/>
    <w:rsid w:val="009C30A6"/>
    <w:rsid w:val="009C39E1"/>
    <w:rsid w:val="009C7EC5"/>
    <w:rsid w:val="009D20E7"/>
    <w:rsid w:val="009D5128"/>
    <w:rsid w:val="00A07A56"/>
    <w:rsid w:val="00A24982"/>
    <w:rsid w:val="00A30524"/>
    <w:rsid w:val="00A77255"/>
    <w:rsid w:val="00A93113"/>
    <w:rsid w:val="00A9601E"/>
    <w:rsid w:val="00AA3DAC"/>
    <w:rsid w:val="00AD5307"/>
    <w:rsid w:val="00AE0B7D"/>
    <w:rsid w:val="00B144A3"/>
    <w:rsid w:val="00B2149B"/>
    <w:rsid w:val="00B50166"/>
    <w:rsid w:val="00B618DB"/>
    <w:rsid w:val="00B64788"/>
    <w:rsid w:val="00B84615"/>
    <w:rsid w:val="00B95545"/>
    <w:rsid w:val="00B9619E"/>
    <w:rsid w:val="00BB4FC5"/>
    <w:rsid w:val="00BC3BF8"/>
    <w:rsid w:val="00BD42BB"/>
    <w:rsid w:val="00BE2781"/>
    <w:rsid w:val="00BE367B"/>
    <w:rsid w:val="00BF170E"/>
    <w:rsid w:val="00BF226D"/>
    <w:rsid w:val="00BF488C"/>
    <w:rsid w:val="00C131E3"/>
    <w:rsid w:val="00C308BC"/>
    <w:rsid w:val="00C356EF"/>
    <w:rsid w:val="00C47356"/>
    <w:rsid w:val="00C73C87"/>
    <w:rsid w:val="00C94EB8"/>
    <w:rsid w:val="00CB6856"/>
    <w:rsid w:val="00CF1A8E"/>
    <w:rsid w:val="00CF7E03"/>
    <w:rsid w:val="00D15C19"/>
    <w:rsid w:val="00D20940"/>
    <w:rsid w:val="00D22550"/>
    <w:rsid w:val="00D260E5"/>
    <w:rsid w:val="00D3248B"/>
    <w:rsid w:val="00D42FE4"/>
    <w:rsid w:val="00DA6ADE"/>
    <w:rsid w:val="00DB6283"/>
    <w:rsid w:val="00DB6CA0"/>
    <w:rsid w:val="00DB75EA"/>
    <w:rsid w:val="00DC29E6"/>
    <w:rsid w:val="00DC337E"/>
    <w:rsid w:val="00DD34C7"/>
    <w:rsid w:val="00DD4873"/>
    <w:rsid w:val="00DE5F57"/>
    <w:rsid w:val="00DF02EE"/>
    <w:rsid w:val="00DF205D"/>
    <w:rsid w:val="00E03DF5"/>
    <w:rsid w:val="00E06C72"/>
    <w:rsid w:val="00E21470"/>
    <w:rsid w:val="00E31343"/>
    <w:rsid w:val="00E34902"/>
    <w:rsid w:val="00E9186D"/>
    <w:rsid w:val="00EA59A1"/>
    <w:rsid w:val="00EF06A7"/>
    <w:rsid w:val="00EF48E2"/>
    <w:rsid w:val="00F04A22"/>
    <w:rsid w:val="00F34239"/>
    <w:rsid w:val="00F53237"/>
    <w:rsid w:val="00F747EC"/>
    <w:rsid w:val="00F756A1"/>
    <w:rsid w:val="00F85C60"/>
    <w:rsid w:val="00FA7A81"/>
    <w:rsid w:val="00FC601C"/>
    <w:rsid w:val="00FE11D1"/>
    <w:rsid w:val="00FE75E9"/>
    <w:rsid w:val="4F69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79FA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6478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3248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3248B"/>
  </w:style>
  <w:style w:type="paragraph" w:styleId="Piedepgina">
    <w:name w:val="footer"/>
    <w:basedOn w:val="Normal"/>
    <w:link w:val="PiedepginaCar"/>
    <w:uiPriority w:val="99"/>
    <w:unhideWhenUsed/>
    <w:rsid w:val="00D3248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3248B"/>
  </w:style>
  <w:style w:type="paragraph" w:styleId="Textonotapie">
    <w:name w:val="footnote text"/>
    <w:basedOn w:val="Normal"/>
    <w:link w:val="TextonotapieCar"/>
    <w:uiPriority w:val="99"/>
    <w:semiHidden/>
    <w:unhideWhenUsed/>
    <w:rsid w:val="0011758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17587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117587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A3052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052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052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05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052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052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0524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026BF2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F35EE1B6597754BA9304238E147B5AF" ma:contentTypeVersion="16" ma:contentTypeDescription="Crear nuevo documento." ma:contentTypeScope="" ma:versionID="cb37cfa4ffb99500949bf8b4f3fb7260">
  <xsd:schema xmlns:xsd="http://www.w3.org/2001/XMLSchema" xmlns:xs="http://www.w3.org/2001/XMLSchema" xmlns:p="http://schemas.microsoft.com/office/2006/metadata/properties" xmlns:ns2="c667f3d8-97ec-4518-a29a-c4b9c6226366" xmlns:ns3="bb02aa27-2141-485d-8ae2-b8270e4bef5e" targetNamespace="http://schemas.microsoft.com/office/2006/metadata/properties" ma:root="true" ma:fieldsID="28d7ad9eca30595d23b067c88ecffe70" ns2:_="" ns3:_="">
    <xsd:import namespace="c667f3d8-97ec-4518-a29a-c4b9c6226366"/>
    <xsd:import namespace="bb02aa27-2141-485d-8ae2-b8270e4bef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67f3d8-97ec-4518-a29a-c4b9c62263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ebec56c3-488b-41b5-b48b-9055a495df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02aa27-2141-485d-8ae2-b8270e4bef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a0794e-c59d-47cf-bd8b-fe2ed0089d55}" ma:internalName="TaxCatchAll" ma:showField="CatchAllData" ma:web="bb02aa27-2141-485d-8ae2-b8270e4bef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67f3d8-97ec-4518-a29a-c4b9c6226366">
      <Terms xmlns="http://schemas.microsoft.com/office/infopath/2007/PartnerControls"/>
    </lcf76f155ced4ddcb4097134ff3c332f>
    <TaxCatchAll xmlns="bb02aa27-2141-485d-8ae2-b8270e4bef5e" xsi:nil="true"/>
  </documentManagement>
</p:properties>
</file>

<file path=customXml/itemProps1.xml><?xml version="1.0" encoding="utf-8"?>
<ds:datastoreItem xmlns:ds="http://schemas.openxmlformats.org/officeDocument/2006/customXml" ds:itemID="{DC0F5945-9330-42EA-B638-D53A6B84B5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BF234F-2AF6-461F-AA48-944963263E32}"/>
</file>

<file path=customXml/itemProps3.xml><?xml version="1.0" encoding="utf-8"?>
<ds:datastoreItem xmlns:ds="http://schemas.openxmlformats.org/officeDocument/2006/customXml" ds:itemID="{A9242B15-A636-46CA-A33A-E63AE6406E0C}"/>
</file>

<file path=customXml/itemProps4.xml><?xml version="1.0" encoding="utf-8"?>
<ds:datastoreItem xmlns:ds="http://schemas.openxmlformats.org/officeDocument/2006/customXml" ds:itemID="{592F64B0-7C41-4A2A-B860-12A3CD2497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1123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2022-11-22T17:15:00Z</dcterms:created>
  <dcterms:modified xsi:type="dcterms:W3CDTF">2022-11-22T17:15:00Z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0x0101005F35EE1B6597754BA9304238E147B5AF</vt:lpwstr>
  </property>
</Properties>
</file>